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vertAnchor="page" w:horzAnchor="margin" w:tblpX="1" w:tblpY="285"/>
        <w:tblOverlap w:val="never"/>
        <w:tblW w:w="10206" w:type="dxa"/>
        <w:tblBorders>
          <w:bottom w:val="single" w:sz="12" w:space="0" w:color="D22730"/>
        </w:tblBorders>
        <w:tblCellMar>
          <w:left w:w="0" w:type="dxa"/>
        </w:tblCellMar>
        <w:tblLook w:val="0600" w:firstRow="0" w:lastRow="0" w:firstColumn="0" w:lastColumn="0" w:noHBand="1" w:noVBand="1"/>
      </w:tblPr>
      <w:tblGrid>
        <w:gridCol w:w="10206"/>
      </w:tblGrid>
      <w:tr w:rsidR="00DD64E1" w:rsidRPr="002D704B" w14:paraId="613FC5DF" w14:textId="77777777" w:rsidTr="00EF4C68">
        <w:trPr>
          <w:trHeight w:val="1615"/>
        </w:trPr>
        <w:tc>
          <w:tcPr>
            <w:tcW w:w="10206" w:type="dxa"/>
            <w:vAlign w:val="bottom"/>
          </w:tcPr>
          <w:bookmarkStart w:id="0" w:name="_Toc234219367"/>
          <w:p w14:paraId="3F0F489D" w14:textId="45C92FEB" w:rsidR="00DD64E1" w:rsidRPr="002D704B" w:rsidRDefault="00E44AD7" w:rsidP="002D704B">
            <w:pPr>
              <w:pStyle w:val="Title"/>
            </w:pPr>
            <w:sdt>
              <w:sdtPr>
                <w:alias w:val="Document Title"/>
                <w:tag w:val="DocumentTitle"/>
                <w:id w:val="-1468812136"/>
                <w:placeholder>
                  <w:docPart w:val="D59B888B9E6844898B8E99159EEAF93C"/>
                </w:placeholder>
                <w:dataBinding w:prefixMappings="xmlns:ns0='http://QCAA.qld.edu.au' " w:xpath="/ns0:QCAA[1]/ns0:DocumentTitle[1]" w:storeItemID="{029BFAC3-A859-40E3-910E-708531540F3D}"/>
                <w:text/>
              </w:sdtPr>
              <w:sdtEndPr/>
              <w:sdtContent>
                <w:r w:rsidR="004E2C99">
                  <w:t>Junior secondary</w:t>
                </w:r>
                <w:r w:rsidR="004E2C99" w:rsidRPr="007627B9">
                  <w:t xml:space="preserve"> academic integrity toolkit </w:t>
                </w:r>
              </w:sdtContent>
            </w:sdt>
          </w:p>
          <w:sdt>
            <w:sdtPr>
              <w:alias w:val="Document Subtitle"/>
              <w:tag w:val="DocumentSubtitle"/>
              <w:id w:val="892237444"/>
              <w:placeholder>
                <w:docPart w:val="4E1C7F7FADA9482098708964F03643B9"/>
              </w:placeholder>
              <w:dataBinding w:prefixMappings="xmlns:ns0='http://QCAA.qld.edu.au' " w:xpath="/ns0:QCAA[1]/ns0:DocumentSubtitle[1]" w:storeItemID="{ECF99190-FDC9-4DC7-BF4D-418697363580}"/>
              <w:text/>
            </w:sdtPr>
            <w:sdtEndPr/>
            <w:sdtContent>
              <w:p w14:paraId="48618BDF" w14:textId="7C295569" w:rsidR="00DD64E1" w:rsidRPr="002D704B" w:rsidRDefault="007627B9" w:rsidP="002D704B">
                <w:pPr>
                  <w:pStyle w:val="Subtitle"/>
                </w:pPr>
                <w:r w:rsidRPr="007627B9">
                  <w:t xml:space="preserve">Guidance for teachers </w:t>
                </w:r>
              </w:p>
            </w:sdtContent>
          </w:sdt>
        </w:tc>
      </w:tr>
    </w:tbl>
    <w:p w14:paraId="6696F060" w14:textId="77777777" w:rsidR="009F6529" w:rsidRPr="00B26BD8" w:rsidRDefault="009F6529" w:rsidP="009F6529">
      <w:pPr>
        <w:rPr>
          <w:sz w:val="2"/>
          <w:szCs w:val="2"/>
        </w:rPr>
      </w:pPr>
      <w:bookmarkStart w:id="1" w:name="_Toc488841092"/>
      <w:bookmarkEnd w:id="0"/>
    </w:p>
    <w:p w14:paraId="47907016" w14:textId="77777777" w:rsidR="00B26BD8" w:rsidRPr="00B26BD8" w:rsidRDefault="00B26BD8" w:rsidP="009F6529">
      <w:pPr>
        <w:rPr>
          <w:sz w:val="2"/>
          <w:szCs w:val="2"/>
        </w:rPr>
        <w:sectPr w:rsidR="00B26BD8" w:rsidRPr="00B26BD8" w:rsidSect="00B26BD8">
          <w:footerReference w:type="default" r:id="rId13"/>
          <w:footerReference w:type="first" r:id="rId14"/>
          <w:pgSz w:w="11906" w:h="16838" w:code="9"/>
          <w:pgMar w:top="1134" w:right="1418" w:bottom="1701" w:left="1418" w:header="567" w:footer="284" w:gutter="0"/>
          <w:cols w:space="708"/>
          <w:docGrid w:linePitch="360"/>
        </w:sectPr>
      </w:pPr>
    </w:p>
    <w:p w14:paraId="0B28D456" w14:textId="77777777" w:rsidR="00B26BD8" w:rsidRPr="00B26BD8" w:rsidRDefault="00B26BD8" w:rsidP="00B26BD8"/>
    <w:p w14:paraId="214F31AA" w14:textId="77777777" w:rsidR="007627B9" w:rsidRDefault="007627B9" w:rsidP="000C79FE">
      <w:pPr>
        <w:pStyle w:val="Heading2"/>
      </w:pPr>
      <w:bookmarkStart w:id="2" w:name="_Toc488841098"/>
      <w:bookmarkStart w:id="3" w:name="_Toc492538028"/>
      <w:bookmarkEnd w:id="1"/>
      <w:r>
        <w:t>Purpose</w:t>
      </w:r>
    </w:p>
    <w:p w14:paraId="76311355" w14:textId="77777777" w:rsidR="007627B9" w:rsidRDefault="007627B9" w:rsidP="007627B9">
      <w:pPr>
        <w:pStyle w:val="BodyText"/>
      </w:pPr>
      <w:r>
        <w:t>Academic integrity is foundational to teaching and learning, from the Prep year through to post-schooling pathways (</w:t>
      </w:r>
      <w:proofErr w:type="spellStart"/>
      <w:r>
        <w:t>Bretag</w:t>
      </w:r>
      <w:proofErr w:type="spellEnd"/>
      <w:r>
        <w:t>, 2020)</w:t>
      </w:r>
      <w:r w:rsidRPr="0069277B">
        <w:t>.</w:t>
      </w:r>
      <w:r>
        <w:t xml:space="preserve"> It involves being honest and adhering to strong moral and ethical standards when approaching academic and social responsibilities. </w:t>
      </w:r>
    </w:p>
    <w:p w14:paraId="53BF9625" w14:textId="77777777" w:rsidR="007627B9" w:rsidRDefault="007627B9" w:rsidP="007627B9">
      <w:pPr>
        <w:pStyle w:val="BodyText"/>
      </w:pPr>
      <w:r>
        <w:rPr>
          <w:rFonts w:ascii="Arial" w:hAnsi="Arial" w:cs="Arial"/>
          <w:color w:val="1F1F1F"/>
          <w:shd w:val="clear" w:color="auto" w:fill="FFFFFF"/>
        </w:rPr>
        <w:t>Teachers play a vital role in promoting and upholding academic integrity. By teaching students about the importance of academic integrity and how to practice it, teachers can help to create a fair and equitable learning environment for all students.</w:t>
      </w:r>
    </w:p>
    <w:p w14:paraId="77EFE36D" w14:textId="1199D087" w:rsidR="007627B9" w:rsidRPr="00632704" w:rsidRDefault="007627B9" w:rsidP="007627B9">
      <w:pPr>
        <w:pStyle w:val="Listlead-in"/>
      </w:pPr>
      <w:r w:rsidRPr="00632704">
        <w:rPr>
          <w:rStyle w:val="cf01"/>
          <w:rFonts w:asciiTheme="minorHAnsi" w:hAnsiTheme="minorHAnsi" w:cs="Times New Roman"/>
          <w:sz w:val="21"/>
          <w:szCs w:val="24"/>
        </w:rPr>
        <w:t xml:space="preserve">The </w:t>
      </w:r>
      <w:r w:rsidR="004E2C99">
        <w:rPr>
          <w:rStyle w:val="cf01"/>
          <w:rFonts w:asciiTheme="minorHAnsi" w:hAnsiTheme="minorHAnsi" w:cs="Times New Roman"/>
          <w:sz w:val="21"/>
          <w:szCs w:val="24"/>
        </w:rPr>
        <w:t xml:space="preserve">Junior secondary </w:t>
      </w:r>
      <w:r w:rsidRPr="00632704">
        <w:rPr>
          <w:rStyle w:val="cf01"/>
          <w:rFonts w:asciiTheme="minorHAnsi" w:hAnsiTheme="minorHAnsi" w:cs="Times New Roman"/>
          <w:sz w:val="21"/>
          <w:szCs w:val="24"/>
        </w:rPr>
        <w:t>academic integrity toolkit</w:t>
      </w:r>
      <w:r>
        <w:rPr>
          <w:rStyle w:val="cf01"/>
          <w:rFonts w:asciiTheme="minorHAnsi" w:hAnsiTheme="minorHAnsi" w:cs="Times New Roman"/>
          <w:sz w:val="21"/>
          <w:szCs w:val="24"/>
        </w:rPr>
        <w:t xml:space="preserve"> provides teachers with age-appropriate teaching and learning resources and information they need to promote academic integrity. </w:t>
      </w:r>
      <w:r w:rsidRPr="00632704">
        <w:rPr>
          <w:rStyle w:val="cf01"/>
          <w:rFonts w:asciiTheme="minorHAnsi" w:hAnsiTheme="minorHAnsi" w:cs="Times New Roman"/>
          <w:sz w:val="21"/>
          <w:szCs w:val="24"/>
        </w:rPr>
        <w:t>These</w:t>
      </w:r>
      <w:r>
        <w:rPr>
          <w:rStyle w:val="cf01"/>
          <w:rFonts w:asciiTheme="minorHAnsi" w:hAnsiTheme="minorHAnsi" w:cs="Times New Roman"/>
          <w:sz w:val="21"/>
          <w:szCs w:val="24"/>
        </w:rPr>
        <w:t xml:space="preserve"> resources</w:t>
      </w:r>
      <w:r w:rsidRPr="00632704">
        <w:rPr>
          <w:rStyle w:val="cf01"/>
          <w:rFonts w:asciiTheme="minorHAnsi" w:hAnsiTheme="minorHAnsi" w:cs="Times New Roman"/>
          <w:sz w:val="21"/>
          <w:szCs w:val="24"/>
        </w:rPr>
        <w:t xml:space="preserve"> can support </w:t>
      </w:r>
      <w:r>
        <w:rPr>
          <w:rStyle w:val="cf01"/>
          <w:rFonts w:asciiTheme="minorHAnsi" w:hAnsiTheme="minorHAnsi" w:cs="Times New Roman"/>
          <w:sz w:val="21"/>
          <w:szCs w:val="24"/>
        </w:rPr>
        <w:t xml:space="preserve">the use of a shared language and </w:t>
      </w:r>
      <w:r w:rsidRPr="00632704">
        <w:rPr>
          <w:rStyle w:val="cf01"/>
          <w:rFonts w:asciiTheme="minorHAnsi" w:hAnsiTheme="minorHAnsi" w:cs="Times New Roman"/>
          <w:sz w:val="21"/>
          <w:szCs w:val="24"/>
        </w:rPr>
        <w:t>conversations with students about:</w:t>
      </w:r>
    </w:p>
    <w:p w14:paraId="48F4D292" w14:textId="77777777" w:rsidR="007627B9" w:rsidRDefault="007627B9" w:rsidP="007627B9">
      <w:pPr>
        <w:pStyle w:val="ListBullet"/>
        <w:numPr>
          <w:ilvl w:val="0"/>
          <w:numId w:val="13"/>
        </w:numPr>
      </w:pPr>
      <w:r>
        <w:t>what it means to act with integrity at school, home and in the wider community</w:t>
      </w:r>
    </w:p>
    <w:p w14:paraId="733EFC2F" w14:textId="77777777" w:rsidR="007627B9" w:rsidRDefault="007627B9" w:rsidP="007627B9">
      <w:pPr>
        <w:pStyle w:val="ListBullet"/>
        <w:numPr>
          <w:ilvl w:val="0"/>
          <w:numId w:val="13"/>
        </w:numPr>
      </w:pPr>
      <w:r>
        <w:t>the importance of understanding and practising academic integrity</w:t>
      </w:r>
    </w:p>
    <w:p w14:paraId="525D8C69" w14:textId="77777777" w:rsidR="007627B9" w:rsidRDefault="007627B9" w:rsidP="007627B9">
      <w:pPr>
        <w:pStyle w:val="ListBullet"/>
        <w:numPr>
          <w:ilvl w:val="0"/>
          <w:numId w:val="13"/>
        </w:numPr>
      </w:pPr>
      <w:r>
        <w:t xml:space="preserve">effective practices that support ethical scholarship. </w:t>
      </w:r>
    </w:p>
    <w:p w14:paraId="69E0835D" w14:textId="6BB056B9" w:rsidR="007627B9" w:rsidRPr="00632704" w:rsidRDefault="007627B9" w:rsidP="007627B9">
      <w:pPr>
        <w:pStyle w:val="BodyText"/>
      </w:pPr>
      <w:r>
        <w:t xml:space="preserve">Teaching students about academic integrity and ethical scholarship aligns with several aspects of the Australian Curriculum, particularly the Ethical understanding general capability. </w:t>
      </w:r>
    </w:p>
    <w:p w14:paraId="651C8437" w14:textId="77777777" w:rsidR="007627B9" w:rsidRDefault="007627B9" w:rsidP="007627B9">
      <w:pPr>
        <w:pStyle w:val="Heading2"/>
      </w:pPr>
      <w:r>
        <w:t>Background</w:t>
      </w:r>
    </w:p>
    <w:p w14:paraId="12090E5F" w14:textId="77777777" w:rsidR="007627B9" w:rsidRDefault="007627B9" w:rsidP="007627B9">
      <w:pPr>
        <w:pStyle w:val="Listlead-in"/>
      </w:pPr>
      <w:r>
        <w:t xml:space="preserve">Without proactive strategies to deter academic misconduct, students risk establishing unethical assessment practices. The motivations behind academic misconduct are varied and can include: </w:t>
      </w:r>
    </w:p>
    <w:p w14:paraId="00790491" w14:textId="77777777" w:rsidR="007627B9" w:rsidRDefault="007627B9" w:rsidP="007627B9">
      <w:pPr>
        <w:pStyle w:val="ListBullet"/>
        <w:numPr>
          <w:ilvl w:val="0"/>
          <w:numId w:val="13"/>
        </w:numPr>
      </w:pPr>
      <w:r>
        <w:rPr>
          <w:rStyle w:val="ui-provider"/>
        </w:rPr>
        <w:t>a lack of understanding of the assessment task and expectations of the task (Curtis &amp; Vardanega 2016)</w:t>
      </w:r>
    </w:p>
    <w:p w14:paraId="3DB0EF0A" w14:textId="77777777" w:rsidR="007627B9" w:rsidRDefault="007627B9" w:rsidP="007627B9">
      <w:pPr>
        <w:pStyle w:val="ListBullet"/>
        <w:numPr>
          <w:ilvl w:val="0"/>
          <w:numId w:val="13"/>
        </w:numPr>
      </w:pPr>
      <w:r>
        <w:t>low self-control (Curtis et al. 2018)</w:t>
      </w:r>
    </w:p>
    <w:p w14:paraId="47CF2D99" w14:textId="77777777" w:rsidR="007627B9" w:rsidRDefault="007627B9" w:rsidP="007627B9">
      <w:pPr>
        <w:pStyle w:val="ListBullet"/>
        <w:numPr>
          <w:ilvl w:val="0"/>
          <w:numId w:val="13"/>
        </w:numPr>
        <w:rPr>
          <w:rStyle w:val="ui-provider"/>
        </w:rPr>
      </w:pPr>
      <w:r>
        <w:rPr>
          <w:rStyle w:val="ui-provider"/>
        </w:rPr>
        <w:t>poor time management and procrastination (</w:t>
      </w:r>
      <w:proofErr w:type="spellStart"/>
      <w:r>
        <w:rPr>
          <w:rStyle w:val="ui-provider"/>
        </w:rPr>
        <w:t>Siaputra</w:t>
      </w:r>
      <w:proofErr w:type="spellEnd"/>
      <w:r>
        <w:rPr>
          <w:rStyle w:val="ui-provider"/>
        </w:rPr>
        <w:t xml:space="preserve"> 2013; Wallace &amp; Newton 2014)</w:t>
      </w:r>
    </w:p>
    <w:p w14:paraId="72151926" w14:textId="77777777" w:rsidR="007627B9" w:rsidRDefault="007627B9" w:rsidP="007627B9">
      <w:pPr>
        <w:pStyle w:val="ListBullet"/>
        <w:numPr>
          <w:ilvl w:val="0"/>
          <w:numId w:val="13"/>
        </w:numPr>
      </w:pPr>
      <w:r>
        <w:t>low confidence and poor resilience (Moss et al. 2018), anxiety, life complexity and pressures (Tindall et al. 2020; Brimble 2016)</w:t>
      </w:r>
    </w:p>
    <w:p w14:paraId="2E72CD74" w14:textId="77777777" w:rsidR="007627B9" w:rsidRDefault="007627B9" w:rsidP="007627B9">
      <w:pPr>
        <w:pStyle w:val="ListBullet"/>
        <w:numPr>
          <w:ilvl w:val="0"/>
          <w:numId w:val="13"/>
        </w:numPr>
        <w:rPr>
          <w:rStyle w:val="ui-provider"/>
        </w:rPr>
      </w:pPr>
      <w:r>
        <w:rPr>
          <w:rStyle w:val="ui-provider"/>
        </w:rPr>
        <w:t>student lack of engagement (</w:t>
      </w:r>
      <w:proofErr w:type="spellStart"/>
      <w:r>
        <w:rPr>
          <w:rStyle w:val="ui-provider"/>
        </w:rPr>
        <w:t>Bretag</w:t>
      </w:r>
      <w:proofErr w:type="spellEnd"/>
      <w:r>
        <w:rPr>
          <w:rStyle w:val="ui-provider"/>
        </w:rPr>
        <w:t xml:space="preserve"> et al. 2018; Park 2003)</w:t>
      </w:r>
    </w:p>
    <w:p w14:paraId="05409E5B" w14:textId="77777777" w:rsidR="007627B9" w:rsidRDefault="007627B9" w:rsidP="007627B9">
      <w:pPr>
        <w:pStyle w:val="ListBullet"/>
        <w:numPr>
          <w:ilvl w:val="0"/>
          <w:numId w:val="13"/>
        </w:numPr>
        <w:rPr>
          <w:rStyle w:val="ui-provider"/>
        </w:rPr>
      </w:pPr>
      <w:r>
        <w:rPr>
          <w:rStyle w:val="ui-provider"/>
        </w:rPr>
        <w:t xml:space="preserve">ineffective or poor research skills (Ellery 2008). </w:t>
      </w:r>
    </w:p>
    <w:p w14:paraId="1B07B9EA" w14:textId="77777777" w:rsidR="007627B9" w:rsidRPr="00632704" w:rsidRDefault="007627B9" w:rsidP="007627B9">
      <w:pPr>
        <w:pStyle w:val="BodyText"/>
      </w:pPr>
      <w:r>
        <w:t xml:space="preserve">Although students tend to believe they intuitively understand how to behave in accordance with academic integrity, research indicates that this is often not the case. Reducing uncertainty of how to act in complex situations and improving knowledge can minimise engagement in questionable behaviours (Johansen et al. 2022). </w:t>
      </w:r>
    </w:p>
    <w:p w14:paraId="657D5119" w14:textId="77777777" w:rsidR="007627B9" w:rsidRDefault="007627B9" w:rsidP="000C79FE">
      <w:pPr>
        <w:pStyle w:val="Heading3"/>
      </w:pPr>
      <w:r>
        <w:lastRenderedPageBreak/>
        <w:t xml:space="preserve">The importance of academic integrity </w:t>
      </w:r>
    </w:p>
    <w:p w14:paraId="139D2A57" w14:textId="77777777" w:rsidR="007627B9" w:rsidRPr="001A4052" w:rsidRDefault="007627B9" w:rsidP="007627B9">
      <w:pPr>
        <w:pStyle w:val="BodyText"/>
        <w:rPr>
          <w:rFonts w:ascii="Arial" w:hAnsi="Arial" w:cs="Arial"/>
          <w:sz w:val="20"/>
          <w:szCs w:val="20"/>
        </w:rPr>
      </w:pPr>
      <w:r>
        <w:rPr>
          <w:shd w:val="clear" w:color="auto" w:fill="FFFFFF"/>
        </w:rPr>
        <w:t>It is important to</w:t>
      </w:r>
      <w:r w:rsidRPr="005422D5">
        <w:rPr>
          <w:shd w:val="clear" w:color="auto" w:fill="FFFFFF"/>
        </w:rPr>
        <w:t xml:space="preserve"> gently introduc</w:t>
      </w:r>
      <w:r>
        <w:rPr>
          <w:shd w:val="clear" w:color="auto" w:fill="FFFFFF"/>
        </w:rPr>
        <w:t>e</w:t>
      </w:r>
      <w:r w:rsidRPr="005422D5">
        <w:rPr>
          <w:shd w:val="clear" w:color="auto" w:fill="FFFFFF"/>
        </w:rPr>
        <w:t xml:space="preserve"> concepts and values related to ethics, integrity, information literacy and honesty, starting in early years education, then gradually developing associated knowledge and skills throughout</w:t>
      </w:r>
      <w:r>
        <w:rPr>
          <w:shd w:val="clear" w:color="auto" w:fill="FFFFFF"/>
        </w:rPr>
        <w:t xml:space="preserve"> primary and</w:t>
      </w:r>
      <w:r w:rsidRPr="005422D5">
        <w:rPr>
          <w:shd w:val="clear" w:color="auto" w:fill="FFFFFF"/>
        </w:rPr>
        <w:t xml:space="preserve"> secondary education. </w:t>
      </w:r>
      <w:r>
        <w:rPr>
          <w:shd w:val="clear" w:color="auto" w:fill="FFFFFF"/>
        </w:rPr>
        <w:t>It is also necessary</w:t>
      </w:r>
      <w:r w:rsidRPr="005422D5">
        <w:rPr>
          <w:shd w:val="clear" w:color="auto" w:fill="FFFFFF"/>
        </w:rPr>
        <w:t xml:space="preserve"> to educate the adults upon whom young people depend for advice</w:t>
      </w:r>
      <w:r>
        <w:rPr>
          <w:shd w:val="clear" w:color="auto" w:fill="FFFFFF"/>
        </w:rPr>
        <w:t xml:space="preserve"> (Glendinning 2022)</w:t>
      </w:r>
      <w:r w:rsidRPr="005422D5">
        <w:rPr>
          <w:shd w:val="clear" w:color="auto" w:fill="FFFFFF"/>
        </w:rPr>
        <w:t>.</w:t>
      </w:r>
      <w:r w:rsidRPr="005422D5">
        <w:t xml:space="preserve"> </w:t>
      </w:r>
      <w:r>
        <w:t xml:space="preserve">Students should be taught that their academic integrity affects their reputation and future academic performance. Misconduct erodes trust and impacts assessment results. It may represent an effort to gain an unfair advantage over peers through deception. If misconduct goes undetected and </w:t>
      </w:r>
      <w:proofErr w:type="spellStart"/>
      <w:r>
        <w:t>students</w:t>
      </w:r>
      <w:proofErr w:type="spellEnd"/>
      <w:r>
        <w:t xml:space="preserve"> progress without mastering concepts, they may be ill-equipped to engage in the developmental nature of the curriculum, resulting in inconsistent support that may not be appropriate to their needs. </w:t>
      </w:r>
    </w:p>
    <w:p w14:paraId="0F6E018F" w14:textId="77777777" w:rsidR="007627B9" w:rsidRDefault="007627B9" w:rsidP="007627B9">
      <w:pPr>
        <w:pStyle w:val="BodyText"/>
      </w:pPr>
      <w:r w:rsidRPr="00632704">
        <w:rPr>
          <w:rStyle w:val="cf01"/>
          <w:rFonts w:asciiTheme="minorHAnsi" w:hAnsiTheme="minorHAnsi" w:cs="Times New Roman"/>
          <w:sz w:val="21"/>
          <w:szCs w:val="24"/>
        </w:rPr>
        <w:t>To ensure effective and measurable</w:t>
      </w:r>
      <w:r>
        <w:rPr>
          <w:rStyle w:val="cf01"/>
          <w:rFonts w:asciiTheme="minorHAnsi" w:hAnsiTheme="minorHAnsi" w:cs="Times New Roman"/>
          <w:sz w:val="21"/>
          <w:szCs w:val="24"/>
        </w:rPr>
        <w:t xml:space="preserve"> learning outcomes</w:t>
      </w:r>
      <w:r w:rsidRPr="00632704">
        <w:rPr>
          <w:rStyle w:val="cf01"/>
          <w:rFonts w:asciiTheme="minorHAnsi" w:hAnsiTheme="minorHAnsi" w:cs="Times New Roman"/>
          <w:sz w:val="21"/>
          <w:szCs w:val="24"/>
        </w:rPr>
        <w:t xml:space="preserve">, learners need to understand how to make ethical academic decisions </w:t>
      </w:r>
      <w:r>
        <w:rPr>
          <w:rStyle w:val="cf01"/>
          <w:rFonts w:asciiTheme="minorHAnsi" w:hAnsiTheme="minorHAnsi" w:cs="Times New Roman"/>
          <w:sz w:val="21"/>
          <w:szCs w:val="24"/>
        </w:rPr>
        <w:t>and</w:t>
      </w:r>
      <w:r w:rsidRPr="00632704">
        <w:rPr>
          <w:rStyle w:val="cf01"/>
          <w:rFonts w:asciiTheme="minorHAnsi" w:hAnsiTheme="minorHAnsi" w:cs="Times New Roman"/>
          <w:sz w:val="21"/>
          <w:szCs w:val="24"/>
        </w:rPr>
        <w:t xml:space="preserve"> why and how academic misconduct </w:t>
      </w:r>
      <w:r>
        <w:rPr>
          <w:rStyle w:val="cf01"/>
          <w:rFonts w:asciiTheme="minorHAnsi" w:hAnsiTheme="minorHAnsi" w:cs="Times New Roman"/>
          <w:sz w:val="21"/>
          <w:szCs w:val="24"/>
        </w:rPr>
        <w:t>should</w:t>
      </w:r>
      <w:r w:rsidRPr="00632704">
        <w:rPr>
          <w:rStyle w:val="cf01"/>
          <w:rFonts w:asciiTheme="minorHAnsi" w:hAnsiTheme="minorHAnsi" w:cs="Times New Roman"/>
          <w:sz w:val="21"/>
          <w:szCs w:val="24"/>
        </w:rPr>
        <w:t xml:space="preserve"> be avoided. </w:t>
      </w:r>
      <w:r w:rsidRPr="00632704">
        <w:t xml:space="preserve">Teachers should understand how to prevent misconduct and </w:t>
      </w:r>
      <w:r>
        <w:t>be familiar with</w:t>
      </w:r>
      <w:r w:rsidRPr="00632704">
        <w:t xml:space="preserve"> authentication strategies </w:t>
      </w:r>
      <w:r>
        <w:t xml:space="preserve">that </w:t>
      </w:r>
      <w:r w:rsidRPr="00632704">
        <w:t xml:space="preserve">can reliably detect it. Promoting a culture of academic integrity affects </w:t>
      </w:r>
      <w:r>
        <w:t xml:space="preserve">individual </w:t>
      </w:r>
      <w:r w:rsidRPr="00632704">
        <w:t xml:space="preserve">conduct and </w:t>
      </w:r>
      <w:r>
        <w:t>has a</w:t>
      </w:r>
      <w:r w:rsidRPr="00632704">
        <w:t xml:space="preserve"> life</w:t>
      </w:r>
      <w:r>
        <w:t>long influence</w:t>
      </w:r>
      <w:r w:rsidRPr="00632704">
        <w:t xml:space="preserve">, not just during </w:t>
      </w:r>
      <w:r>
        <w:t xml:space="preserve">the </w:t>
      </w:r>
      <w:r w:rsidRPr="00632704">
        <w:t>years of schooling (Guerrero-Dib et al</w:t>
      </w:r>
      <w:r>
        <w:t>.</w:t>
      </w:r>
      <w:r w:rsidRPr="00632704">
        <w:t xml:space="preserve"> 2020). Addressing </w:t>
      </w:r>
      <w:r>
        <w:t>academic misconduct</w:t>
      </w:r>
      <w:r w:rsidRPr="00632704">
        <w:t xml:space="preserve"> in earlier schooling years can prevent it </w:t>
      </w:r>
      <w:r>
        <w:t xml:space="preserve">from </w:t>
      </w:r>
      <w:r w:rsidRPr="00632704">
        <w:t>becoming an ongoing issue.</w:t>
      </w:r>
    </w:p>
    <w:p w14:paraId="0A3E7609" w14:textId="77777777" w:rsidR="007627B9" w:rsidRDefault="007627B9" w:rsidP="007627B9">
      <w:pPr>
        <w:pStyle w:val="Heading2"/>
      </w:pPr>
      <w:r>
        <w:t>Toolkit resources</w:t>
      </w:r>
    </w:p>
    <w:p w14:paraId="1942FBC2" w14:textId="77777777" w:rsidR="007627B9" w:rsidRDefault="007627B9" w:rsidP="007627B9">
      <w:pPr>
        <w:pStyle w:val="ListBullet"/>
        <w:numPr>
          <w:ilvl w:val="0"/>
          <w:numId w:val="0"/>
        </w:numPr>
      </w:pPr>
      <w:r>
        <w:t xml:space="preserve">The toolkit includes the following resources: </w:t>
      </w:r>
    </w:p>
    <w:p w14:paraId="39C0F5B4" w14:textId="77777777" w:rsidR="007627B9" w:rsidRDefault="007627B9" w:rsidP="000C79FE">
      <w:pPr>
        <w:pStyle w:val="Heading3"/>
      </w:pPr>
      <w:r>
        <w:t xml:space="preserve">Guidance for teachers document </w:t>
      </w:r>
    </w:p>
    <w:p w14:paraId="3A9EC505" w14:textId="77777777" w:rsidR="007627B9" w:rsidRDefault="007627B9" w:rsidP="007627B9">
      <w:pPr>
        <w:pStyle w:val="ListBullet"/>
        <w:numPr>
          <w:ilvl w:val="0"/>
          <w:numId w:val="0"/>
        </w:numPr>
      </w:pPr>
      <w:r>
        <w:t xml:space="preserve">This document provides background information on academic integrity, behaviours that motivate students to engage in academic misconduct, strategies to promote academic integrity and methods to authenticate student authorship. </w:t>
      </w:r>
    </w:p>
    <w:p w14:paraId="77F9275B" w14:textId="0FFC404D" w:rsidR="007627B9" w:rsidRDefault="007627B9" w:rsidP="000C79FE">
      <w:pPr>
        <w:pStyle w:val="Heading3"/>
      </w:pPr>
      <w:r w:rsidRPr="00B9351C">
        <w:t xml:space="preserve">PowerPoint </w:t>
      </w:r>
      <w:r w:rsidR="008A048D">
        <w:t>p</w:t>
      </w:r>
      <w:r w:rsidRPr="00B9351C">
        <w:t>resentation</w:t>
      </w:r>
    </w:p>
    <w:p w14:paraId="2C67C665" w14:textId="659D0DE3" w:rsidR="007627B9" w:rsidRDefault="007627B9" w:rsidP="007627B9">
      <w:pPr>
        <w:pStyle w:val="BodyText"/>
      </w:pPr>
      <w:r>
        <w:t xml:space="preserve">The academic integrity presentation provides teachers with a ready-to-use resource for introducing academic integrity to </w:t>
      </w:r>
      <w:r w:rsidR="004E2C99">
        <w:t>junior secondary</w:t>
      </w:r>
      <w:r>
        <w:t xml:space="preserve"> students. It includes a teacher script that can be delivered as </w:t>
      </w:r>
      <w:r w:rsidR="000C79FE">
        <w:t>is or</w:t>
      </w:r>
      <w:r>
        <w:t xml:space="preserve"> modified to suit individual school or class contexts. The presentation covers similar topics to those in the </w:t>
      </w:r>
      <w:r w:rsidRPr="00183ED4">
        <w:rPr>
          <w:i/>
          <w:iCs/>
        </w:rPr>
        <w:t>Academic integrity</w:t>
      </w:r>
      <w:r w:rsidR="004E2C99">
        <w:rPr>
          <w:i/>
          <w:iCs/>
        </w:rPr>
        <w:t xml:space="preserve"> course</w:t>
      </w:r>
      <w:r w:rsidRPr="00183ED4">
        <w:rPr>
          <w:i/>
          <w:iCs/>
        </w:rPr>
        <w:t xml:space="preserve"> for </w:t>
      </w:r>
      <w:r w:rsidR="004E2C99">
        <w:rPr>
          <w:i/>
          <w:iCs/>
        </w:rPr>
        <w:t xml:space="preserve">senior secondary </w:t>
      </w:r>
      <w:r w:rsidRPr="00183ED4">
        <w:rPr>
          <w:i/>
          <w:iCs/>
        </w:rPr>
        <w:t xml:space="preserve">students </w:t>
      </w:r>
      <w:r>
        <w:t>available to students in Years 10,</w:t>
      </w:r>
      <w:r w:rsidR="00AD1864">
        <w:t xml:space="preserve"> </w:t>
      </w:r>
      <w:r>
        <w:t xml:space="preserve">11 and 12 in the myQCE Student Portal. </w:t>
      </w:r>
    </w:p>
    <w:p w14:paraId="2432DFBE" w14:textId="77777777" w:rsidR="007627B9" w:rsidRDefault="007627B9" w:rsidP="000C79FE">
      <w:pPr>
        <w:pStyle w:val="Heading3"/>
      </w:pPr>
      <w:r>
        <w:t>Slide notes</w:t>
      </w:r>
    </w:p>
    <w:p w14:paraId="4EBE47B3" w14:textId="77777777" w:rsidR="007627B9" w:rsidRDefault="007627B9" w:rsidP="007627B9">
      <w:pPr>
        <w:pStyle w:val="BodyText"/>
      </w:pPr>
      <w:r>
        <w:t>A document including each slide with accompanying notes is included in the toolkit to assist teacher planning.</w:t>
      </w:r>
    </w:p>
    <w:p w14:paraId="74D18966" w14:textId="77777777" w:rsidR="007627B9" w:rsidRDefault="007627B9" w:rsidP="000C79FE">
      <w:pPr>
        <w:pStyle w:val="Heading3"/>
      </w:pPr>
      <w:r>
        <w:t>Student worksheet</w:t>
      </w:r>
    </w:p>
    <w:p w14:paraId="2590F30F" w14:textId="77777777" w:rsidR="007627B9" w:rsidRPr="0031518D" w:rsidRDefault="007627B9" w:rsidP="007627B9">
      <w:pPr>
        <w:pStyle w:val="BodyText"/>
      </w:pPr>
      <w:r>
        <w:t xml:space="preserve">A worksheet is provided for use with students to capture their thinking as they work through the presentation. </w:t>
      </w:r>
    </w:p>
    <w:p w14:paraId="44C95A98" w14:textId="77777777" w:rsidR="007627B9" w:rsidRPr="00B9351C" w:rsidRDefault="007627B9" w:rsidP="000C79FE">
      <w:pPr>
        <w:pStyle w:val="Heading3"/>
      </w:pPr>
      <w:r>
        <w:t>Quiz</w:t>
      </w:r>
    </w:p>
    <w:p w14:paraId="7BA55261" w14:textId="77777777" w:rsidR="007627B9" w:rsidRDefault="007627B9" w:rsidP="007627B9">
      <w:pPr>
        <w:pStyle w:val="BodyText"/>
      </w:pPr>
      <w:r>
        <w:t>The toolkit also includes a</w:t>
      </w:r>
      <w:r w:rsidRPr="002E3793">
        <w:t xml:space="preserve"> student quiz </w:t>
      </w:r>
      <w:r>
        <w:t xml:space="preserve">that </w:t>
      </w:r>
      <w:r w:rsidRPr="002E3793">
        <w:t xml:space="preserve">can be </w:t>
      </w:r>
      <w:r>
        <w:t>used to check students’ understanding.</w:t>
      </w:r>
      <w:r w:rsidRPr="002E3793">
        <w:t xml:space="preserve"> </w:t>
      </w:r>
      <w:r>
        <w:t xml:space="preserve">A space is provided at the end of the quiz for students to sign a declaration acknowledging they </w:t>
      </w:r>
      <w:r>
        <w:lastRenderedPageBreak/>
        <w:t xml:space="preserve">have completed the academic integrity presentation. </w:t>
      </w:r>
      <w:r w:rsidRPr="002E3793">
        <w:t>Schools may wish to record student completion of this quiz</w:t>
      </w:r>
      <w:r>
        <w:t xml:space="preserve"> and use this as a point-in-time authentication tool.</w:t>
      </w:r>
    </w:p>
    <w:p w14:paraId="1056594A" w14:textId="77777777" w:rsidR="007627B9" w:rsidRPr="00953135" w:rsidRDefault="007627B9" w:rsidP="007627B9">
      <w:pPr>
        <w:pStyle w:val="BodyText"/>
      </w:pPr>
      <w:r>
        <w:t>Quiz solutions are 1D, 2B, 3A, 4D, 5C, 6C and 7B.</w:t>
      </w:r>
    </w:p>
    <w:p w14:paraId="5BAC1DB5" w14:textId="77777777" w:rsidR="007627B9" w:rsidRDefault="007627B9" w:rsidP="000C79FE">
      <w:pPr>
        <w:pStyle w:val="Heading3"/>
      </w:pPr>
      <w:r>
        <w:t>Acting with integrity — poster series</w:t>
      </w:r>
    </w:p>
    <w:p w14:paraId="3A5C4C2B" w14:textId="77777777" w:rsidR="007627B9" w:rsidRDefault="007627B9" w:rsidP="007627B9">
      <w:pPr>
        <w:spacing w:before="80" w:after="80"/>
      </w:pPr>
      <w:r w:rsidRPr="00161352">
        <w:t xml:space="preserve">Two posters </w:t>
      </w:r>
      <w:r>
        <w:t>for use across</w:t>
      </w:r>
      <w:r w:rsidRPr="00161352">
        <w:t xml:space="preserve"> </w:t>
      </w:r>
      <w:r>
        <w:t>Y</w:t>
      </w:r>
      <w:r w:rsidRPr="00161352">
        <w:t>ears 7–</w:t>
      </w:r>
      <w:r>
        <w:t>12 classes</w:t>
      </w:r>
      <w:r w:rsidRPr="00161352">
        <w:t xml:space="preserve"> are provided for use by teachers and schools. Each poster can be placed in the classroom as a visual cue for students and teachers about acting with integrity</w:t>
      </w:r>
      <w:r w:rsidRPr="00237C7C">
        <w:t>.</w:t>
      </w:r>
    </w:p>
    <w:p w14:paraId="01E2D748" w14:textId="77777777" w:rsidR="007627B9" w:rsidRDefault="007627B9" w:rsidP="007627B9">
      <w:pPr>
        <w:pStyle w:val="Heading2"/>
      </w:pPr>
      <w:r>
        <w:t xml:space="preserve">How can schools use this resource toolkit? </w:t>
      </w:r>
    </w:p>
    <w:p w14:paraId="76698778" w14:textId="77777777" w:rsidR="007627B9" w:rsidRDefault="007627B9" w:rsidP="007627B9">
      <w:pPr>
        <w:pStyle w:val="Listlead-in"/>
      </w:pPr>
      <w:r>
        <w:t xml:space="preserve">This toolkit can be used in various ways to suit your school context. For example, schools may choose to: </w:t>
      </w:r>
    </w:p>
    <w:p w14:paraId="497F0E24" w14:textId="0CE9E304" w:rsidR="007627B9" w:rsidRDefault="007627B9" w:rsidP="007627B9">
      <w:pPr>
        <w:pStyle w:val="ListBullet"/>
        <w:numPr>
          <w:ilvl w:val="0"/>
          <w:numId w:val="13"/>
        </w:numPr>
      </w:pPr>
      <w:r>
        <w:t xml:space="preserve">deliver the presentation at the beginning of the school year to students in </w:t>
      </w:r>
      <w:r w:rsidR="004E2C99">
        <w:t>junior secondary c</w:t>
      </w:r>
      <w:r w:rsidR="00AD1864">
        <w:t>la</w:t>
      </w:r>
      <w:r w:rsidR="004E2C99">
        <w:t>sses</w:t>
      </w:r>
    </w:p>
    <w:p w14:paraId="2A4E5C1D" w14:textId="77777777" w:rsidR="007627B9" w:rsidRDefault="007627B9" w:rsidP="007627B9">
      <w:pPr>
        <w:pStyle w:val="ListBullet"/>
        <w:numPr>
          <w:ilvl w:val="0"/>
          <w:numId w:val="13"/>
        </w:numPr>
      </w:pPr>
      <w:r>
        <w:t xml:space="preserve">use the presentation to create a school or class-specific resource, using relevant scenarios and elements from school policies </w:t>
      </w:r>
    </w:p>
    <w:p w14:paraId="1B3080A1" w14:textId="77777777" w:rsidR="007627B9" w:rsidRDefault="007627B9" w:rsidP="007627B9">
      <w:pPr>
        <w:pStyle w:val="ListBullet"/>
        <w:numPr>
          <w:ilvl w:val="0"/>
          <w:numId w:val="13"/>
        </w:numPr>
      </w:pPr>
      <w:r>
        <w:t>have students revisit the resources independently, or at key junctures in the teaching, learning and assessment cycle, e.g. after a drafting checkpoint, to check their continued understanding of academic integrity</w:t>
      </w:r>
    </w:p>
    <w:p w14:paraId="2EC36DE4" w14:textId="77777777" w:rsidR="007627B9" w:rsidRDefault="007627B9" w:rsidP="007627B9">
      <w:pPr>
        <w:pStyle w:val="ListBullet"/>
        <w:numPr>
          <w:ilvl w:val="0"/>
          <w:numId w:val="13"/>
        </w:numPr>
      </w:pPr>
      <w:r>
        <w:t xml:space="preserve">display the posters in classrooms, on the school website or in the student diary </w:t>
      </w:r>
    </w:p>
    <w:p w14:paraId="1A5B8FA8" w14:textId="77777777" w:rsidR="007627B9" w:rsidRPr="00D65EAF" w:rsidRDefault="007627B9" w:rsidP="007627B9">
      <w:pPr>
        <w:pStyle w:val="ListBullet"/>
        <w:numPr>
          <w:ilvl w:val="0"/>
          <w:numId w:val="13"/>
        </w:numPr>
      </w:pPr>
      <w:r>
        <w:t xml:space="preserve">share information, posters and factsheets with parents and carers to support conversations beyond the classroom. </w:t>
      </w:r>
    </w:p>
    <w:p w14:paraId="45A2F2FA" w14:textId="77777777" w:rsidR="007627B9" w:rsidRDefault="007627B9" w:rsidP="007627B9">
      <w:pPr>
        <w:pStyle w:val="BodyText"/>
      </w:pPr>
      <w:r>
        <w:t>The toolkit resources can be delivered in various ways to suit individual class and school preferences. The presentation could be presented to students in:</w:t>
      </w:r>
    </w:p>
    <w:p w14:paraId="17503D96" w14:textId="77777777" w:rsidR="007627B9" w:rsidRDefault="007627B9" w:rsidP="007627B9">
      <w:pPr>
        <w:pStyle w:val="ListBullet"/>
        <w:numPr>
          <w:ilvl w:val="0"/>
          <w:numId w:val="13"/>
        </w:numPr>
      </w:pPr>
      <w:r>
        <w:t xml:space="preserve">one session, e.g. in a 70-minute lesson </w:t>
      </w:r>
    </w:p>
    <w:p w14:paraId="7C575205" w14:textId="77777777" w:rsidR="007627B9" w:rsidRPr="00E4311E" w:rsidRDefault="007627B9" w:rsidP="007627B9">
      <w:pPr>
        <w:pStyle w:val="ListBullet"/>
        <w:numPr>
          <w:ilvl w:val="0"/>
          <w:numId w:val="13"/>
        </w:numPr>
      </w:pPr>
      <w:r>
        <w:t>across several lessons, allowing time between lessons for students to encode the information before new content is presented.</w:t>
      </w:r>
    </w:p>
    <w:p w14:paraId="3CF2824D" w14:textId="77777777" w:rsidR="007627B9" w:rsidRDefault="007627B9" w:rsidP="007627B9">
      <w:pPr>
        <w:pStyle w:val="Heading2"/>
      </w:pPr>
      <w:r>
        <w:t xml:space="preserve">Strategies to promote academic integrity </w:t>
      </w:r>
    </w:p>
    <w:p w14:paraId="3E7DA0CF" w14:textId="77777777" w:rsidR="007627B9" w:rsidRDefault="007627B9" w:rsidP="007627B9">
      <w:pPr>
        <w:pStyle w:val="BodyText"/>
      </w:pPr>
      <w:r>
        <w:t>Schools and teachers can promote academic integrity by setting norms and modelling ethical scholarship by:</w:t>
      </w:r>
    </w:p>
    <w:p w14:paraId="748F010F" w14:textId="77777777" w:rsidR="007627B9" w:rsidRDefault="007627B9" w:rsidP="007627B9">
      <w:pPr>
        <w:pStyle w:val="ListBullet"/>
        <w:numPr>
          <w:ilvl w:val="0"/>
          <w:numId w:val="13"/>
        </w:numPr>
      </w:pPr>
      <w:r>
        <w:t>creating a supportive learning environment that actively values the learning process, including ownership of information, ideas and images, skill acquisition, revision and reflection, not only the outcome and high marks</w:t>
      </w:r>
    </w:p>
    <w:p w14:paraId="2D2890D0" w14:textId="77777777" w:rsidR="007627B9" w:rsidRPr="00C4760E" w:rsidRDefault="007627B9" w:rsidP="007627B9">
      <w:pPr>
        <w:pStyle w:val="ListBullet"/>
        <w:numPr>
          <w:ilvl w:val="0"/>
          <w:numId w:val="13"/>
        </w:numPr>
      </w:pPr>
      <w:r>
        <w:t xml:space="preserve">clarifying expectations and responsibilities for upholding academic integrity, while clearly </w:t>
      </w:r>
      <w:r w:rsidRPr="00C4760E">
        <w:t>communicat</w:t>
      </w:r>
      <w:r>
        <w:t>ing</w:t>
      </w:r>
      <w:r w:rsidRPr="00C4760E">
        <w:t xml:space="preserve"> the consequences and implications of academic misconduct </w:t>
      </w:r>
    </w:p>
    <w:p w14:paraId="084858DA" w14:textId="77777777" w:rsidR="007627B9" w:rsidRDefault="007627B9" w:rsidP="007627B9">
      <w:pPr>
        <w:pStyle w:val="ListBullet"/>
        <w:numPr>
          <w:ilvl w:val="0"/>
          <w:numId w:val="13"/>
        </w:numPr>
      </w:pPr>
      <w:r>
        <w:t>developing processes that support sound academic practice, e.g. a school-wide approach to academic integrity</w:t>
      </w:r>
    </w:p>
    <w:p w14:paraId="5A855C24" w14:textId="77777777" w:rsidR="007627B9" w:rsidRDefault="007627B9" w:rsidP="007627B9">
      <w:pPr>
        <w:pStyle w:val="ListBullet"/>
        <w:numPr>
          <w:ilvl w:val="0"/>
          <w:numId w:val="13"/>
        </w:numPr>
      </w:pPr>
      <w:r>
        <w:t>modelling valued skills such as referencing and acknowledging source material used in class resources, e.g. images in a PowerPoint and quotes used on posters</w:t>
      </w:r>
    </w:p>
    <w:p w14:paraId="492CACB7" w14:textId="54CC28FE" w:rsidR="007627B9" w:rsidRDefault="007627B9" w:rsidP="007627B9">
      <w:pPr>
        <w:pStyle w:val="ListBullet"/>
        <w:numPr>
          <w:ilvl w:val="0"/>
          <w:numId w:val="13"/>
        </w:numPr>
      </w:pPr>
      <w:r>
        <w:t xml:space="preserve">demonstrating a commitment to lifelong learning, e.g. being open about how newly acquired knowledge and skills are used in the classroom to support student learning </w:t>
      </w:r>
    </w:p>
    <w:p w14:paraId="51EAC7F0" w14:textId="77777777" w:rsidR="007627B9" w:rsidRPr="00C4760E" w:rsidRDefault="007627B9" w:rsidP="007627B9">
      <w:pPr>
        <w:pStyle w:val="ListBullet"/>
        <w:numPr>
          <w:ilvl w:val="0"/>
          <w:numId w:val="13"/>
        </w:numPr>
      </w:pPr>
      <w:r w:rsidRPr="00C4760E">
        <w:lastRenderedPageBreak/>
        <w:t>ensur</w:t>
      </w:r>
      <w:r>
        <w:t>ing</w:t>
      </w:r>
      <w:r w:rsidRPr="00C4760E">
        <w:t xml:space="preserve"> </w:t>
      </w:r>
      <w:r>
        <w:t xml:space="preserve">the whole school community </w:t>
      </w:r>
      <w:r w:rsidRPr="00C4760E">
        <w:t>share</w:t>
      </w:r>
      <w:r>
        <w:t>s an</w:t>
      </w:r>
      <w:r w:rsidRPr="00C4760E">
        <w:t xml:space="preserve"> understanding of expectations</w:t>
      </w:r>
      <w:r>
        <w:t xml:space="preserve"> and responsibilities for maintaining</w:t>
      </w:r>
      <w:r w:rsidRPr="00C4760E">
        <w:t xml:space="preserve"> academic integrity</w:t>
      </w:r>
    </w:p>
    <w:p w14:paraId="37052BC3" w14:textId="77777777" w:rsidR="007627B9" w:rsidRPr="00C4760E" w:rsidRDefault="007627B9" w:rsidP="007627B9">
      <w:pPr>
        <w:pStyle w:val="ListBullet"/>
        <w:numPr>
          <w:ilvl w:val="0"/>
          <w:numId w:val="13"/>
        </w:numPr>
      </w:pPr>
      <w:r>
        <w:t xml:space="preserve">explicitly teaching important academic skills including time management, summarising, notetaking and citing sources. </w:t>
      </w:r>
    </w:p>
    <w:p w14:paraId="5C6CAF0E" w14:textId="77777777" w:rsidR="007627B9" w:rsidRDefault="007627B9" w:rsidP="007627B9">
      <w:pPr>
        <w:pStyle w:val="BodyText"/>
      </w:pPr>
      <w:r w:rsidRPr="00C4760E">
        <w:t>When students genuinely demonstrate their learning, they achieve results based on their own work and effort. These results may lead to benefits such as lifelong learning, certification, employment, university entry or awards.</w:t>
      </w:r>
    </w:p>
    <w:p w14:paraId="50849669" w14:textId="77777777" w:rsidR="007627B9" w:rsidRDefault="007627B9" w:rsidP="007627B9">
      <w:pPr>
        <w:pStyle w:val="Heading2"/>
      </w:pPr>
      <w:r>
        <w:t xml:space="preserve">Strategies for authenticating student authorship </w:t>
      </w:r>
    </w:p>
    <w:p w14:paraId="098B0A52" w14:textId="3F51C5A6" w:rsidR="007627B9" w:rsidRDefault="007627B9" w:rsidP="007627B9">
      <w:pPr>
        <w:pStyle w:val="BodyText"/>
      </w:pPr>
      <w:r>
        <w:t xml:space="preserve">The following strategies appear in the </w:t>
      </w:r>
      <w:r w:rsidRPr="002572CD">
        <w:rPr>
          <w:i/>
          <w:iCs/>
        </w:rPr>
        <w:t>QCE and QCIA policy and procedures handbook</w:t>
      </w:r>
      <w:r>
        <w:rPr>
          <w:i/>
          <w:iCs/>
        </w:rPr>
        <w:t xml:space="preserve"> </w:t>
      </w:r>
      <w:r>
        <w:t xml:space="preserve">Section 8 Authenticating student responses and are used extensively by senior secondary teachers. They can be adapted for use in the </w:t>
      </w:r>
      <w:r w:rsidR="004E2C99">
        <w:t>junior secondary</w:t>
      </w:r>
      <w:r>
        <w:t xml:space="preserve"> classroom. </w:t>
      </w:r>
    </w:p>
    <w:p w14:paraId="3617ACE7" w14:textId="77777777" w:rsidR="007627B9" w:rsidRPr="00C4760E" w:rsidRDefault="007627B9" w:rsidP="007627B9">
      <w:pPr>
        <w:pStyle w:val="Listlead-in"/>
      </w:pPr>
      <w:r w:rsidRPr="00C4760E">
        <w:t>When developing an assessment instrument, schools should consider how student authorship of final responses will be established. Teachers may:</w:t>
      </w:r>
    </w:p>
    <w:p w14:paraId="4550EDD6" w14:textId="77777777" w:rsidR="007627B9" w:rsidRPr="00C4760E" w:rsidRDefault="007627B9" w:rsidP="007627B9">
      <w:pPr>
        <w:pStyle w:val="ListBullet"/>
        <w:numPr>
          <w:ilvl w:val="0"/>
          <w:numId w:val="13"/>
        </w:numPr>
      </w:pPr>
      <w:r w:rsidRPr="00C4760E">
        <w:t xml:space="preserve">set an assessment task that </w:t>
      </w:r>
      <w:r>
        <w:t>expects</w:t>
      </w:r>
      <w:r w:rsidRPr="00C4760E">
        <w:t xml:space="preserve"> each student to independently </w:t>
      </w:r>
      <w:r>
        <w:t xml:space="preserve">develop and </w:t>
      </w:r>
      <w:r w:rsidRPr="00C4760E">
        <w:t>produce a unique response</w:t>
      </w:r>
    </w:p>
    <w:p w14:paraId="4CC1155D" w14:textId="77777777" w:rsidR="007627B9" w:rsidRPr="00C4760E" w:rsidRDefault="007627B9" w:rsidP="007627B9">
      <w:pPr>
        <w:pStyle w:val="ListBullet"/>
        <w:numPr>
          <w:ilvl w:val="0"/>
          <w:numId w:val="13"/>
        </w:numPr>
      </w:pPr>
      <w:r w:rsidRPr="00C4760E">
        <w:t>vary assessment tasks each year so students are unable to use student responses from previous years</w:t>
      </w:r>
    </w:p>
    <w:p w14:paraId="265D7CD5" w14:textId="77777777" w:rsidR="007627B9" w:rsidRPr="00C4760E" w:rsidRDefault="007627B9" w:rsidP="007627B9">
      <w:pPr>
        <w:pStyle w:val="ListBullet"/>
        <w:numPr>
          <w:ilvl w:val="0"/>
          <w:numId w:val="13"/>
        </w:numPr>
      </w:pPr>
      <w:r w:rsidRPr="00C4760E">
        <w:t>set aside enough class time for students to complete the assessment task and for teachers to monitor the development of the response.</w:t>
      </w:r>
    </w:p>
    <w:p w14:paraId="6B8ACE5E" w14:textId="77777777" w:rsidR="007627B9" w:rsidRPr="00C4760E" w:rsidRDefault="007627B9" w:rsidP="007627B9">
      <w:pPr>
        <w:pStyle w:val="BodyText"/>
      </w:pPr>
      <w:r w:rsidRPr="00C4760E">
        <w:t>Teachers can collect evidence during the development of responses to establish authorship of final responses. Teachers may:</w:t>
      </w:r>
    </w:p>
    <w:p w14:paraId="471BE7EE" w14:textId="77777777" w:rsidR="007627B9" w:rsidRPr="00C4760E" w:rsidRDefault="007627B9" w:rsidP="007627B9">
      <w:pPr>
        <w:pStyle w:val="ListBullet"/>
        <w:numPr>
          <w:ilvl w:val="0"/>
          <w:numId w:val="13"/>
        </w:numPr>
      </w:pPr>
      <w:r w:rsidRPr="00C4760E">
        <w:t xml:space="preserve">monitor, collect or observe progressive samples of each student’s work at various stages. This process could be </w:t>
      </w:r>
      <w:r>
        <w:t>recorded</w:t>
      </w:r>
      <w:r w:rsidRPr="00C4760E">
        <w:t xml:space="preserve"> using an authentication record, checklist or </w:t>
      </w:r>
      <w:r>
        <w:t>visual artefact</w:t>
      </w:r>
    </w:p>
    <w:p w14:paraId="149D7200" w14:textId="77777777" w:rsidR="007627B9" w:rsidRPr="00C4760E" w:rsidRDefault="007627B9" w:rsidP="007627B9">
      <w:pPr>
        <w:pStyle w:val="ListBullet"/>
        <w:numPr>
          <w:ilvl w:val="0"/>
          <w:numId w:val="13"/>
        </w:numPr>
      </w:pPr>
      <w:r w:rsidRPr="00C4760E">
        <w:t>interview or consult with each student at checkpoints during the development of the response to ensure that it is based on the student’s own work.</w:t>
      </w:r>
    </w:p>
    <w:p w14:paraId="772B29FC" w14:textId="77777777" w:rsidR="007627B9" w:rsidRPr="00C4760E" w:rsidRDefault="007627B9" w:rsidP="007627B9">
      <w:pPr>
        <w:pStyle w:val="BodyText"/>
      </w:pPr>
      <w:r w:rsidRPr="00C4760E">
        <w:t xml:space="preserve">To establish authorship of final responses, </w:t>
      </w:r>
      <w:r w:rsidRPr="00906D80">
        <w:t>teachers may:</w:t>
      </w:r>
    </w:p>
    <w:p w14:paraId="4DF6AD65" w14:textId="77777777" w:rsidR="007627B9" w:rsidRPr="00C4760E" w:rsidRDefault="007627B9" w:rsidP="007627B9">
      <w:pPr>
        <w:pStyle w:val="ListBullet"/>
        <w:numPr>
          <w:ilvl w:val="0"/>
          <w:numId w:val="13"/>
        </w:numPr>
      </w:pPr>
      <w:r w:rsidRPr="00C4760E">
        <w:t>directly compare the responses of students who have worked together in groups</w:t>
      </w:r>
    </w:p>
    <w:p w14:paraId="0B66D77B" w14:textId="77777777" w:rsidR="007627B9" w:rsidRPr="00C4760E" w:rsidRDefault="007627B9" w:rsidP="007627B9">
      <w:pPr>
        <w:pStyle w:val="ListBullet"/>
        <w:numPr>
          <w:ilvl w:val="0"/>
          <w:numId w:val="13"/>
        </w:numPr>
      </w:pPr>
      <w:r>
        <w:t xml:space="preserve">for text, </w:t>
      </w:r>
      <w:r w:rsidRPr="00C4760E">
        <w:t>analyse final</w:t>
      </w:r>
      <w:r>
        <w:t xml:space="preserve"> </w:t>
      </w:r>
      <w:r w:rsidRPr="00C4760E">
        <w:t xml:space="preserve">student responses using plagiarism-detection </w:t>
      </w:r>
    </w:p>
    <w:p w14:paraId="036550B8" w14:textId="77777777" w:rsidR="007627B9" w:rsidRDefault="007627B9" w:rsidP="007627B9">
      <w:pPr>
        <w:pStyle w:val="ListBullet"/>
        <w:numPr>
          <w:ilvl w:val="0"/>
          <w:numId w:val="13"/>
        </w:numPr>
      </w:pPr>
      <w:r w:rsidRPr="00C4760E">
        <w:t>interview a sample of students after their responses have been submitted to determine their understanding of and familiarity with their responses</w:t>
      </w:r>
    </w:p>
    <w:p w14:paraId="60D65DD0" w14:textId="77777777" w:rsidR="007627B9" w:rsidRPr="00C4760E" w:rsidRDefault="007627B9" w:rsidP="007627B9">
      <w:pPr>
        <w:pStyle w:val="ListBullet"/>
        <w:numPr>
          <w:ilvl w:val="0"/>
          <w:numId w:val="13"/>
        </w:numPr>
      </w:pPr>
      <w:r>
        <w:t>interview a student if their authorship of text, visual, audiovisual, performance or spoken/signed responses may have been compromised (e.g. by use of AI tools) to determine their understanding and familiarity with their response</w:t>
      </w:r>
    </w:p>
    <w:p w14:paraId="1AD9CC88" w14:textId="77777777" w:rsidR="007627B9" w:rsidRDefault="007627B9" w:rsidP="007627B9">
      <w:pPr>
        <w:pStyle w:val="ListBullet"/>
        <w:numPr>
          <w:ilvl w:val="0"/>
          <w:numId w:val="13"/>
        </w:numPr>
      </w:pPr>
      <w:r w:rsidRPr="00C4760E">
        <w:t>use internal quality assurance processes such as cross-marking</w:t>
      </w:r>
      <w:r>
        <w:t>,</w:t>
      </w:r>
      <w:r w:rsidRPr="00C4760E">
        <w:t xml:space="preserve"> if there is more than one class for a subject cohort.</w:t>
      </w:r>
    </w:p>
    <w:p w14:paraId="30883A53" w14:textId="77777777" w:rsidR="007627B9" w:rsidRDefault="007627B9" w:rsidP="007627B9">
      <w:pPr>
        <w:pStyle w:val="Heading2"/>
        <w:rPr>
          <w:rFonts w:eastAsiaTheme="minorEastAsia"/>
        </w:rPr>
      </w:pPr>
      <w:r>
        <w:rPr>
          <w:rFonts w:eastAsiaTheme="minorEastAsia"/>
        </w:rPr>
        <w:t>Additional resources</w:t>
      </w:r>
    </w:p>
    <w:p w14:paraId="75324F7A" w14:textId="77777777" w:rsidR="007627B9" w:rsidRDefault="007627B9" w:rsidP="007627B9">
      <w:pPr>
        <w:pStyle w:val="BodyText"/>
        <w:rPr>
          <w:rFonts w:eastAsiaTheme="minorEastAsia"/>
        </w:rPr>
      </w:pPr>
      <w:r>
        <w:rPr>
          <w:rFonts w:eastAsiaTheme="minorEastAsia"/>
        </w:rPr>
        <w:t xml:space="preserve">The following resources may provide useful information regarding academic integrity, artificial intelligence and school-based assessment. </w:t>
      </w:r>
    </w:p>
    <w:p w14:paraId="261FE68B" w14:textId="5AAB01D8" w:rsidR="007627B9" w:rsidRDefault="007627B9" w:rsidP="000C79FE">
      <w:pPr>
        <w:pStyle w:val="Heading3"/>
        <w:rPr>
          <w:rFonts w:eastAsiaTheme="minorEastAsia"/>
        </w:rPr>
      </w:pPr>
      <w:r>
        <w:rPr>
          <w:rFonts w:eastAsiaTheme="minorEastAsia"/>
        </w:rPr>
        <w:lastRenderedPageBreak/>
        <w:t xml:space="preserve">The </w:t>
      </w:r>
      <w:r w:rsidRPr="003E4364">
        <w:rPr>
          <w:rFonts w:eastAsiaTheme="minorEastAsia"/>
        </w:rPr>
        <w:t>QCE and QCIA policy and procedures handbook</w:t>
      </w:r>
      <w:r>
        <w:rPr>
          <w:rFonts w:eastAsiaTheme="minorEastAsia"/>
        </w:rPr>
        <w:t xml:space="preserve"> </w:t>
      </w:r>
    </w:p>
    <w:p w14:paraId="30DC39A4" w14:textId="0EC22CF1" w:rsidR="007627B9" w:rsidRPr="00B4379D" w:rsidRDefault="007627B9" w:rsidP="007627B9">
      <w:pPr>
        <w:pStyle w:val="BodyText"/>
        <w:rPr>
          <w:rFonts w:eastAsiaTheme="minorEastAsia"/>
        </w:rPr>
      </w:pPr>
      <w:r>
        <w:rPr>
          <w:rFonts w:eastAsiaTheme="minorEastAsia"/>
        </w:rPr>
        <w:t xml:space="preserve">The </w:t>
      </w:r>
      <w:r w:rsidRPr="00B4379D">
        <w:rPr>
          <w:rFonts w:eastAsiaTheme="minorEastAsia"/>
          <w:i/>
          <w:iCs/>
        </w:rPr>
        <w:t>QCE and QCIA policy and procedures handbook</w:t>
      </w:r>
      <w:r>
        <w:rPr>
          <w:rFonts w:eastAsiaTheme="minorEastAsia"/>
          <w:i/>
          <w:iCs/>
        </w:rPr>
        <w:t xml:space="preserve"> </w:t>
      </w:r>
      <w:r>
        <w:rPr>
          <w:rFonts w:eastAsiaTheme="minorEastAsia"/>
        </w:rPr>
        <w:t>includes relevant information for schools about academic integrity and school-based assessment. The</w:t>
      </w:r>
      <w:r w:rsidR="00B74E21">
        <w:rPr>
          <w:rFonts w:eastAsiaTheme="minorEastAsia"/>
        </w:rPr>
        <w:t xml:space="preserve"> latest version of the</w:t>
      </w:r>
      <w:r>
        <w:rPr>
          <w:rFonts w:eastAsiaTheme="minorEastAsia"/>
        </w:rPr>
        <w:t xml:space="preserve"> handbook can be accessed on the </w:t>
      </w:r>
      <w:hyperlink r:id="rId15" w:history="1">
        <w:r w:rsidRPr="0093651B">
          <w:rPr>
            <w:rStyle w:val="Hyperlink"/>
            <w:rFonts w:eastAsiaTheme="minorEastAsia"/>
          </w:rPr>
          <w:t>QCAA website</w:t>
        </w:r>
      </w:hyperlink>
      <w:r>
        <w:rPr>
          <w:rFonts w:eastAsiaTheme="minorEastAsia"/>
        </w:rPr>
        <w:t>.</w:t>
      </w:r>
    </w:p>
    <w:p w14:paraId="0B9C0593" w14:textId="77777777" w:rsidR="007627B9" w:rsidRDefault="007627B9" w:rsidP="000C79FE">
      <w:pPr>
        <w:pStyle w:val="Heading3"/>
        <w:rPr>
          <w:rFonts w:eastAsiaTheme="minorEastAsia"/>
        </w:rPr>
      </w:pPr>
      <w:r>
        <w:rPr>
          <w:rFonts w:eastAsiaTheme="minorEastAsia"/>
        </w:rPr>
        <w:t>QCAA Academic integrity courses</w:t>
      </w:r>
    </w:p>
    <w:p w14:paraId="7B8E8655" w14:textId="33D37413" w:rsidR="007627B9" w:rsidRDefault="007627B9" w:rsidP="007627B9">
      <w:pPr>
        <w:pStyle w:val="BodyText"/>
        <w:rPr>
          <w:rFonts w:eastAsiaTheme="minorEastAsia"/>
        </w:rPr>
      </w:pPr>
      <w:r>
        <w:rPr>
          <w:rFonts w:eastAsiaTheme="minorEastAsia"/>
        </w:rPr>
        <w:t xml:space="preserve">A course provided for teachers can be accessed in the Learning Hub on the </w:t>
      </w:r>
      <w:hyperlink r:id="rId16" w:history="1">
        <w:r w:rsidRPr="0093651B">
          <w:rPr>
            <w:rStyle w:val="Hyperlink"/>
            <w:rFonts w:eastAsiaTheme="minorEastAsia"/>
          </w:rPr>
          <w:t>QCAA Portal</w:t>
        </w:r>
      </w:hyperlink>
      <w:r>
        <w:rPr>
          <w:rFonts w:eastAsiaTheme="minorEastAsia"/>
        </w:rPr>
        <w:t>. S</w:t>
      </w:r>
      <w:r w:rsidR="004E2C99">
        <w:rPr>
          <w:rFonts w:eastAsiaTheme="minorEastAsia"/>
        </w:rPr>
        <w:t>enior secondary s</w:t>
      </w:r>
      <w:r>
        <w:rPr>
          <w:rFonts w:eastAsiaTheme="minorEastAsia"/>
        </w:rPr>
        <w:t xml:space="preserve">tudents can access the student course via the </w:t>
      </w:r>
      <w:ins w:id="4" w:author="Shannyn McSweeney" w:date="2025-12-10T13:32:00Z" w16du:dateUtc="2025-12-10T03:32:00Z">
        <w:r w:rsidR="00D74073">
          <w:rPr>
            <w:rFonts w:eastAsiaTheme="minorEastAsia"/>
          </w:rPr>
          <w:fldChar w:fldCharType="begin"/>
        </w:r>
      </w:ins>
      <w:ins w:id="5" w:author="Hannah Rock" w:date="2025-12-10T15:58:00Z" w16du:dateUtc="2025-12-10T05:58:00Z">
        <w:r w:rsidR="007A2CED">
          <w:rPr>
            <w:rFonts w:eastAsiaTheme="minorEastAsia"/>
          </w:rPr>
          <w:instrText>HYPERLINK "https://portal.qcaa.qld.edu.au/student/home/openid_connect_login?identifier=student"</w:instrText>
        </w:r>
      </w:ins>
      <w:ins w:id="6" w:author="Shannyn McSweeney" w:date="2025-12-10T13:33:00Z" w16du:dateUtc="2025-12-10T03:33:00Z">
        <w:del w:id="7" w:author="Hannah Rock" w:date="2025-12-10T15:58:00Z" w16du:dateUtc="2025-12-10T05:58:00Z">
          <w:r w:rsidR="00D74073" w:rsidDel="007A2CED">
            <w:rPr>
              <w:rFonts w:eastAsiaTheme="minorEastAsia"/>
            </w:rPr>
            <w:delInstrText>HYPERLINK "https://studentprodqcaa.b2clogin.com/studentprodqcaa.onmicrosoft.com/oauth2/v2.0/authorize?p=B2C_1A_QCAA_prod_production_student_signin&amp;response_type=code&amp;client_id=c3c27a78-dcb1-4213-9ae6-79b0ecabbb7c&amp;scope=openid+offline_access+https%3A%2F%2Fstudentpro"</w:delInstrText>
          </w:r>
        </w:del>
      </w:ins>
      <w:ins w:id="8" w:author="Shannyn McSweeney" w:date="2025-12-10T13:32:00Z" w16du:dateUtc="2025-12-10T03:32:00Z">
        <w:r w:rsidR="00D74073">
          <w:rPr>
            <w:rFonts w:eastAsiaTheme="minorEastAsia"/>
          </w:rPr>
        </w:r>
        <w:r w:rsidR="00D74073">
          <w:rPr>
            <w:rFonts w:eastAsiaTheme="minorEastAsia"/>
          </w:rPr>
          <w:fldChar w:fldCharType="separate"/>
        </w:r>
        <w:r w:rsidR="00D74073" w:rsidRPr="00D74073">
          <w:rPr>
            <w:rStyle w:val="Hyperlink"/>
            <w:rFonts w:eastAsiaTheme="minorEastAsia"/>
          </w:rPr>
          <w:t>myQCE Student Portal</w:t>
        </w:r>
        <w:r w:rsidR="00D74073">
          <w:rPr>
            <w:rFonts w:eastAsiaTheme="minorEastAsia"/>
          </w:rPr>
          <w:fldChar w:fldCharType="end"/>
        </w:r>
        <w:r w:rsidR="00D74073" w:rsidRPr="00D74073">
          <w:rPr>
            <w:rFonts w:eastAsiaTheme="minorEastAsia"/>
          </w:rPr>
          <w:t>.</w:t>
        </w:r>
      </w:ins>
      <w:r>
        <w:rPr>
          <w:rFonts w:eastAsiaTheme="minorEastAsia"/>
        </w:rPr>
        <w:t xml:space="preserve"> Both courses promote ethical scholarship and provide opportunities for audiences to further develop understanding of academic integrity. </w:t>
      </w:r>
    </w:p>
    <w:p w14:paraId="25C451FB" w14:textId="77777777" w:rsidR="007627B9" w:rsidRDefault="007627B9" w:rsidP="000C79FE">
      <w:pPr>
        <w:pStyle w:val="Heading3"/>
        <w:rPr>
          <w:rFonts w:eastAsiaTheme="minorEastAsia"/>
        </w:rPr>
      </w:pPr>
      <w:r>
        <w:rPr>
          <w:rFonts w:eastAsiaTheme="minorEastAsia"/>
        </w:rPr>
        <w:t>Artificial intelligence resources</w:t>
      </w:r>
    </w:p>
    <w:p w14:paraId="7789E19F" w14:textId="77777777" w:rsidR="007627B9" w:rsidRPr="0005126F" w:rsidRDefault="007627B9" w:rsidP="007627B9">
      <w:pPr>
        <w:pStyle w:val="BodyText"/>
        <w:rPr>
          <w:rFonts w:eastAsiaTheme="minorEastAsia"/>
        </w:rPr>
      </w:pPr>
      <w:r>
        <w:rPr>
          <w:rFonts w:eastAsiaTheme="minorEastAsia"/>
        </w:rPr>
        <w:t xml:space="preserve">Several resources, including the recordings from the three-part webinar series on artificial intelligence and academic integrity, assessment design and digital literacy are available on the </w:t>
      </w:r>
      <w:hyperlink r:id="rId17" w:history="1">
        <w:r w:rsidRPr="00B4379D">
          <w:rPr>
            <w:rStyle w:val="Hyperlink"/>
            <w:rFonts w:eastAsiaTheme="minorEastAsia"/>
          </w:rPr>
          <w:t>Artificial Intelligence</w:t>
        </w:r>
      </w:hyperlink>
      <w:r>
        <w:rPr>
          <w:rFonts w:eastAsiaTheme="minorEastAsia"/>
        </w:rPr>
        <w:t xml:space="preserve"> page on the QCAA website and can be used to support students, teachers and parent/carers.   </w:t>
      </w:r>
    </w:p>
    <w:p w14:paraId="7FA18FFD" w14:textId="77777777" w:rsidR="007627B9" w:rsidRDefault="007627B9" w:rsidP="007627B9">
      <w:pPr>
        <w:pStyle w:val="Heading2"/>
      </w:pPr>
      <w:r>
        <w:t>References</w:t>
      </w:r>
    </w:p>
    <w:p w14:paraId="741DC73B" w14:textId="77777777" w:rsidR="007627B9" w:rsidRDefault="007627B9" w:rsidP="000C79FE">
      <w:pPr>
        <w:pStyle w:val="Reference"/>
      </w:pPr>
      <w:proofErr w:type="spellStart"/>
      <w:r w:rsidRPr="00E95746">
        <w:t>Bretag</w:t>
      </w:r>
      <w:proofErr w:type="spellEnd"/>
      <w:r w:rsidRPr="00E95746">
        <w:t>, T et al.</w:t>
      </w:r>
      <w:r>
        <w:t>2018,</w:t>
      </w:r>
      <w:r w:rsidRPr="00E95746">
        <w:t xml:space="preserve"> </w:t>
      </w:r>
      <w:r>
        <w:t>‘</w:t>
      </w:r>
      <w:r w:rsidRPr="00E95746">
        <w:t>Contract cheating: A survey of Australian university students</w:t>
      </w:r>
      <w:r>
        <w:t>’</w:t>
      </w:r>
      <w:r w:rsidRPr="00E95746">
        <w:t xml:space="preserve">, </w:t>
      </w:r>
      <w:r w:rsidRPr="00C8282A">
        <w:rPr>
          <w:rStyle w:val="Emphasis"/>
        </w:rPr>
        <w:t>Studies in Higher Education</w:t>
      </w:r>
      <w:r w:rsidRPr="00E95746">
        <w:t xml:space="preserve">, </w:t>
      </w:r>
      <w:r>
        <w:t>vol. 44, no. 11, pp. 1837</w:t>
      </w:r>
      <w:r>
        <w:rPr>
          <w:rFonts w:cstheme="minorHAnsi"/>
        </w:rPr>
        <w:t>–</w:t>
      </w:r>
      <w:r>
        <w:t>1856</w:t>
      </w:r>
      <w:r w:rsidRPr="00E95746">
        <w:t>doi.org/10.1080/03075079.2018.1462788.</w:t>
      </w:r>
    </w:p>
    <w:p w14:paraId="3571190C" w14:textId="77777777" w:rsidR="007627B9" w:rsidRDefault="007627B9" w:rsidP="000C79FE">
      <w:pPr>
        <w:pStyle w:val="Reference"/>
        <w:rPr>
          <w:rStyle w:val="Hyperlink"/>
          <w:rFonts w:ascii="Arial" w:hAnsi="Arial" w:cs="Arial"/>
          <w:color w:val="auto"/>
          <w:szCs w:val="18"/>
          <w:shd w:val="clear" w:color="auto" w:fill="FFFFFF"/>
        </w:rPr>
      </w:pPr>
      <w:proofErr w:type="spellStart"/>
      <w:r>
        <w:t>Bretag</w:t>
      </w:r>
      <w:proofErr w:type="spellEnd"/>
      <w:r>
        <w:t xml:space="preserve">, T 2020, ‘Chapter 1: Introduction to </w:t>
      </w:r>
      <w:r w:rsidRPr="00C8282A">
        <w:rPr>
          <w:rStyle w:val="Emphasis"/>
        </w:rPr>
        <w:t>A Research Agenda for Academic Integrity</w:t>
      </w:r>
      <w:r>
        <w:t xml:space="preserve">: emerging issues in academic integrity research, </w:t>
      </w:r>
      <w:r w:rsidRPr="00C8282A">
        <w:rPr>
          <w:rStyle w:val="Emphasis"/>
        </w:rPr>
        <w:t>A Research Agenda for Academic Integrity</w:t>
      </w:r>
      <w:r>
        <w:t xml:space="preserve">,  </w:t>
      </w:r>
      <w:hyperlink r:id="rId18" w:tgtFrame="_blank" w:history="1">
        <w:r w:rsidRPr="0069277B">
          <w:rPr>
            <w:rStyle w:val="Hyperlink"/>
            <w:rFonts w:ascii="Arial" w:hAnsi="Arial" w:cs="Arial"/>
            <w:color w:val="auto"/>
            <w:szCs w:val="18"/>
            <w:shd w:val="clear" w:color="auto" w:fill="FFFFFF"/>
          </w:rPr>
          <w:t>https://doi.org/10.4337/9781789903775.00007</w:t>
        </w:r>
      </w:hyperlink>
    </w:p>
    <w:p w14:paraId="4EDAA984" w14:textId="77777777" w:rsidR="007627B9" w:rsidRPr="00B9021F" w:rsidRDefault="007627B9" w:rsidP="000C79FE">
      <w:pPr>
        <w:pStyle w:val="Reference"/>
        <w:rPr>
          <w:rFonts w:ascii="Arial" w:hAnsi="Arial" w:cs="Arial"/>
          <w:szCs w:val="18"/>
          <w:shd w:val="clear" w:color="auto" w:fill="FFFFFF"/>
        </w:rPr>
      </w:pPr>
      <w:r w:rsidRPr="00DA682A">
        <w:rPr>
          <w:rFonts w:ascii="Arial" w:hAnsi="Arial" w:cs="Arial"/>
          <w:szCs w:val="18"/>
          <w:shd w:val="clear" w:color="auto" w:fill="FFFFFF"/>
        </w:rPr>
        <w:t>Brimble M 2016</w:t>
      </w:r>
      <w:r>
        <w:rPr>
          <w:rFonts w:ascii="Arial" w:hAnsi="Arial" w:cs="Arial"/>
          <w:szCs w:val="18"/>
          <w:shd w:val="clear" w:color="auto" w:fill="FFFFFF"/>
        </w:rPr>
        <w:t>,</w:t>
      </w:r>
      <w:r w:rsidRPr="00DA682A">
        <w:rPr>
          <w:rFonts w:ascii="Arial" w:hAnsi="Arial" w:cs="Arial"/>
          <w:szCs w:val="18"/>
          <w:shd w:val="clear" w:color="auto" w:fill="FFFFFF"/>
        </w:rPr>
        <w:t xml:space="preserve"> </w:t>
      </w:r>
      <w:r>
        <w:rPr>
          <w:rFonts w:ascii="Arial" w:hAnsi="Arial" w:cs="Arial"/>
          <w:szCs w:val="18"/>
          <w:shd w:val="clear" w:color="auto" w:fill="FFFFFF"/>
        </w:rPr>
        <w:t>‘</w:t>
      </w:r>
      <w:r w:rsidRPr="00DA682A">
        <w:rPr>
          <w:rFonts w:ascii="Arial" w:hAnsi="Arial" w:cs="Arial"/>
          <w:szCs w:val="18"/>
          <w:shd w:val="clear" w:color="auto" w:fill="FFFFFF"/>
        </w:rPr>
        <w:t>Why Students Cheat: An Exploration of the Motivators of Student Academic Dishonesty in Higher Education</w:t>
      </w:r>
      <w:r>
        <w:rPr>
          <w:rFonts w:ascii="Arial" w:hAnsi="Arial" w:cs="Arial"/>
          <w:szCs w:val="18"/>
          <w:shd w:val="clear" w:color="auto" w:fill="FFFFFF"/>
        </w:rPr>
        <w:t xml:space="preserve">’ </w:t>
      </w:r>
      <w:r w:rsidRPr="00DA682A">
        <w:rPr>
          <w:rFonts w:ascii="Arial" w:hAnsi="Arial" w:cs="Arial"/>
          <w:szCs w:val="18"/>
          <w:shd w:val="clear" w:color="auto" w:fill="FFFFFF"/>
        </w:rPr>
        <w:t xml:space="preserve">in </w:t>
      </w:r>
      <w:proofErr w:type="spellStart"/>
      <w:r w:rsidRPr="00DA682A">
        <w:rPr>
          <w:rFonts w:ascii="Arial" w:hAnsi="Arial" w:cs="Arial"/>
          <w:szCs w:val="18"/>
          <w:shd w:val="clear" w:color="auto" w:fill="FFFFFF"/>
        </w:rPr>
        <w:t>Bretag</w:t>
      </w:r>
      <w:proofErr w:type="spellEnd"/>
      <w:r>
        <w:rPr>
          <w:rFonts w:ascii="Arial" w:hAnsi="Arial" w:cs="Arial"/>
          <w:szCs w:val="18"/>
          <w:shd w:val="clear" w:color="auto" w:fill="FFFFFF"/>
        </w:rPr>
        <w:t xml:space="preserve"> T</w:t>
      </w:r>
      <w:r w:rsidRPr="00DA682A">
        <w:rPr>
          <w:rFonts w:ascii="Arial" w:hAnsi="Arial" w:cs="Arial"/>
          <w:szCs w:val="18"/>
          <w:shd w:val="clear" w:color="auto" w:fill="FFFFFF"/>
        </w:rPr>
        <w:t xml:space="preserve"> (</w:t>
      </w:r>
      <w:r>
        <w:rPr>
          <w:rFonts w:ascii="Arial" w:hAnsi="Arial" w:cs="Arial"/>
          <w:szCs w:val="18"/>
          <w:shd w:val="clear" w:color="auto" w:fill="FFFFFF"/>
        </w:rPr>
        <w:t>e</w:t>
      </w:r>
      <w:r w:rsidRPr="00DA682A">
        <w:rPr>
          <w:rFonts w:ascii="Arial" w:hAnsi="Arial" w:cs="Arial"/>
          <w:szCs w:val="18"/>
          <w:shd w:val="clear" w:color="auto" w:fill="FFFFFF"/>
        </w:rPr>
        <w:t xml:space="preserve">d), </w:t>
      </w:r>
      <w:r w:rsidRPr="00DA682A">
        <w:rPr>
          <w:rFonts w:ascii="Arial" w:hAnsi="Arial" w:cs="Arial"/>
          <w:i/>
          <w:iCs/>
          <w:szCs w:val="18"/>
          <w:shd w:val="clear" w:color="auto" w:fill="FFFFFF"/>
        </w:rPr>
        <w:t>Handbook of Academic Integrity</w:t>
      </w:r>
      <w:r w:rsidRPr="00C8282A">
        <w:t>, Springer, Singapore</w:t>
      </w:r>
      <w:r w:rsidRPr="00DA682A">
        <w:rPr>
          <w:rFonts w:ascii="Arial" w:hAnsi="Arial" w:cs="Arial"/>
          <w:szCs w:val="18"/>
          <w:shd w:val="clear" w:color="auto" w:fill="FFFFFF"/>
        </w:rPr>
        <w:t>, pp. 365–382.</w:t>
      </w:r>
    </w:p>
    <w:p w14:paraId="35A603B9" w14:textId="378A4A80" w:rsidR="007627B9" w:rsidRDefault="007627B9" w:rsidP="000C79FE">
      <w:pPr>
        <w:pStyle w:val="Reference"/>
        <w:rPr>
          <w:rFonts w:eastAsiaTheme="minorEastAsia"/>
        </w:rPr>
      </w:pPr>
      <w:r w:rsidRPr="00E95746">
        <w:rPr>
          <w:rFonts w:eastAsiaTheme="minorEastAsia"/>
        </w:rPr>
        <w:t>Curtis, G</w:t>
      </w:r>
      <w:r>
        <w:rPr>
          <w:rFonts w:eastAsiaTheme="minorEastAsia"/>
        </w:rPr>
        <w:t xml:space="preserve"> </w:t>
      </w:r>
      <w:r w:rsidRPr="00E95746">
        <w:rPr>
          <w:rFonts w:eastAsiaTheme="minorEastAsia"/>
        </w:rPr>
        <w:t>J</w:t>
      </w:r>
      <w:r>
        <w:rPr>
          <w:rFonts w:eastAsiaTheme="minorEastAsia"/>
        </w:rPr>
        <w:t xml:space="preserve"> et al </w:t>
      </w:r>
      <w:r w:rsidRPr="00E95746">
        <w:rPr>
          <w:rFonts w:eastAsiaTheme="minorEastAsia"/>
        </w:rPr>
        <w:t>2018</w:t>
      </w:r>
      <w:r>
        <w:rPr>
          <w:rFonts w:eastAsiaTheme="minorEastAsia"/>
        </w:rPr>
        <w:t>,</w:t>
      </w:r>
      <w:r w:rsidRPr="00E95746">
        <w:rPr>
          <w:rFonts w:eastAsiaTheme="minorEastAsia"/>
        </w:rPr>
        <w:t xml:space="preserve"> </w:t>
      </w:r>
      <w:r>
        <w:rPr>
          <w:rFonts w:eastAsiaTheme="minorEastAsia"/>
        </w:rPr>
        <w:t>‘</w:t>
      </w:r>
      <w:r w:rsidRPr="00E95746">
        <w:rPr>
          <w:rFonts w:eastAsiaTheme="minorEastAsia"/>
        </w:rPr>
        <w:t xml:space="preserve">Self-Control, injunctive norms, and descriptive norms predict engagement in plagiarism in a theory of planned </w:t>
      </w:r>
      <w:proofErr w:type="spellStart"/>
      <w:r w:rsidRPr="00E95746">
        <w:rPr>
          <w:rFonts w:eastAsiaTheme="minorEastAsia"/>
        </w:rPr>
        <w:t>behavior</w:t>
      </w:r>
      <w:proofErr w:type="spellEnd"/>
      <w:r w:rsidRPr="00E95746">
        <w:rPr>
          <w:rFonts w:eastAsiaTheme="minorEastAsia"/>
        </w:rPr>
        <w:t xml:space="preserve"> </w:t>
      </w:r>
      <w:proofErr w:type="gramStart"/>
      <w:r w:rsidRPr="00E95746">
        <w:rPr>
          <w:rFonts w:eastAsiaTheme="minorEastAsia"/>
        </w:rPr>
        <w:t>model</w:t>
      </w:r>
      <w:r w:rsidRPr="00C8282A">
        <w:rPr>
          <w:rStyle w:val="Emphasis"/>
          <w:rFonts w:eastAsiaTheme="minorEastAsia"/>
        </w:rPr>
        <w:t>‘</w:t>
      </w:r>
      <w:proofErr w:type="gramEnd"/>
      <w:r w:rsidRPr="00C8282A">
        <w:rPr>
          <w:rStyle w:val="Emphasis"/>
          <w:rFonts w:eastAsiaTheme="minorEastAsia"/>
        </w:rPr>
        <w:t>, Journal of Academic Ethics</w:t>
      </w:r>
      <w:r>
        <w:rPr>
          <w:rStyle w:val="Emphasis"/>
          <w:rFonts w:eastAsiaTheme="minorEastAsia"/>
        </w:rPr>
        <w:t>,</w:t>
      </w:r>
      <w:r w:rsidRPr="00E95746">
        <w:rPr>
          <w:rFonts w:eastAsiaTheme="minorEastAsia"/>
        </w:rPr>
        <w:t xml:space="preserve"> </w:t>
      </w:r>
      <w:r>
        <w:rPr>
          <w:rFonts w:eastAsiaTheme="minorEastAsia"/>
        </w:rPr>
        <w:t>vol.</w:t>
      </w:r>
      <w:r w:rsidRPr="00E95746">
        <w:rPr>
          <w:rFonts w:eastAsiaTheme="minorEastAsia"/>
        </w:rPr>
        <w:t>16</w:t>
      </w:r>
      <w:r>
        <w:rPr>
          <w:rFonts w:eastAsiaTheme="minorEastAsia"/>
        </w:rPr>
        <w:t xml:space="preserve">, no. </w:t>
      </w:r>
      <w:r w:rsidRPr="00E95746">
        <w:rPr>
          <w:rFonts w:eastAsiaTheme="minorEastAsia"/>
        </w:rPr>
        <w:t>3, pp.</w:t>
      </w:r>
      <w:r>
        <w:rPr>
          <w:rFonts w:eastAsiaTheme="minorEastAsia"/>
        </w:rPr>
        <w:t xml:space="preserve"> </w:t>
      </w:r>
      <w:r w:rsidRPr="00E95746">
        <w:rPr>
          <w:rFonts w:eastAsiaTheme="minorEastAsia"/>
        </w:rPr>
        <w:t>225</w:t>
      </w:r>
      <w:r>
        <w:rPr>
          <w:rFonts w:eastAsiaTheme="minorEastAsia" w:cstheme="minorHAnsi"/>
        </w:rPr>
        <w:t>–</w:t>
      </w:r>
      <w:r w:rsidRPr="00E95746">
        <w:rPr>
          <w:rFonts w:eastAsiaTheme="minorEastAsia"/>
        </w:rPr>
        <w:t>239</w:t>
      </w:r>
      <w:r>
        <w:rPr>
          <w:rFonts w:eastAsiaTheme="minorEastAsia"/>
        </w:rPr>
        <w:t xml:space="preserve">, </w:t>
      </w:r>
      <w:r w:rsidRPr="00C8282A">
        <w:t>https://doi.org/10.1007/s10805-018-9309-2</w:t>
      </w:r>
    </w:p>
    <w:p w14:paraId="3CE990B9" w14:textId="77777777" w:rsidR="007627B9" w:rsidRDefault="007627B9" w:rsidP="000C79FE">
      <w:pPr>
        <w:pStyle w:val="Reference"/>
        <w:rPr>
          <w:rFonts w:eastAsiaTheme="minorEastAsia"/>
          <w:lang w:val="en-GB"/>
        </w:rPr>
      </w:pPr>
      <w:r w:rsidRPr="00DA682A">
        <w:rPr>
          <w:rFonts w:eastAsiaTheme="minorEastAsia"/>
          <w:lang w:val="en-GB"/>
        </w:rPr>
        <w:t>Curtis, G</w:t>
      </w:r>
      <w:r>
        <w:rPr>
          <w:rFonts w:eastAsiaTheme="minorEastAsia"/>
          <w:lang w:val="en-GB"/>
        </w:rPr>
        <w:t xml:space="preserve"> </w:t>
      </w:r>
      <w:r w:rsidRPr="00DA682A">
        <w:rPr>
          <w:rFonts w:eastAsiaTheme="minorEastAsia"/>
          <w:lang w:val="en-GB"/>
        </w:rPr>
        <w:t xml:space="preserve">J </w:t>
      </w:r>
      <w:r>
        <w:rPr>
          <w:rFonts w:eastAsiaTheme="minorEastAsia"/>
          <w:lang w:val="en-GB"/>
        </w:rPr>
        <w:t>&amp;</w:t>
      </w:r>
      <w:r w:rsidRPr="00DA682A">
        <w:rPr>
          <w:rFonts w:eastAsiaTheme="minorEastAsia"/>
          <w:lang w:val="en-GB"/>
        </w:rPr>
        <w:t xml:space="preserve"> Vardanega, L</w:t>
      </w:r>
      <w:r>
        <w:rPr>
          <w:rFonts w:eastAsiaTheme="minorEastAsia"/>
          <w:lang w:val="en-GB"/>
        </w:rPr>
        <w:t xml:space="preserve"> </w:t>
      </w:r>
      <w:r w:rsidRPr="00DA682A">
        <w:rPr>
          <w:rFonts w:eastAsiaTheme="minorEastAsia"/>
          <w:lang w:val="en-GB"/>
        </w:rPr>
        <w:t>2016</w:t>
      </w:r>
      <w:r>
        <w:rPr>
          <w:rFonts w:eastAsiaTheme="minorEastAsia"/>
          <w:lang w:val="en-GB"/>
        </w:rPr>
        <w:t>,</w:t>
      </w:r>
      <w:r w:rsidRPr="00DA682A">
        <w:rPr>
          <w:rFonts w:eastAsiaTheme="minorEastAsia"/>
          <w:lang w:val="en-GB"/>
        </w:rPr>
        <w:t xml:space="preserve"> </w:t>
      </w:r>
      <w:r>
        <w:rPr>
          <w:rFonts w:eastAsiaTheme="minorEastAsia"/>
          <w:lang w:val="en-GB"/>
        </w:rPr>
        <w:t>‘</w:t>
      </w:r>
      <w:r w:rsidRPr="00DA682A">
        <w:rPr>
          <w:rFonts w:eastAsiaTheme="minorEastAsia"/>
          <w:lang w:val="en-GB"/>
        </w:rPr>
        <w:t>Is plagiarism changing over time? A 10-year time-lag study with three points of measurement</w:t>
      </w:r>
      <w:r>
        <w:rPr>
          <w:rFonts w:eastAsiaTheme="minorEastAsia"/>
          <w:lang w:val="en-GB"/>
        </w:rPr>
        <w:t>’,</w:t>
      </w:r>
      <w:r w:rsidRPr="00DA682A">
        <w:rPr>
          <w:rFonts w:eastAsiaTheme="minorEastAsia"/>
          <w:lang w:val="en-GB"/>
        </w:rPr>
        <w:t xml:space="preserve"> </w:t>
      </w:r>
      <w:r w:rsidRPr="00DA682A">
        <w:rPr>
          <w:rFonts w:eastAsiaTheme="minorEastAsia"/>
          <w:i/>
          <w:iCs/>
          <w:lang w:val="en-GB"/>
        </w:rPr>
        <w:t>Higher Education Research &amp; Development</w:t>
      </w:r>
      <w:r>
        <w:rPr>
          <w:rFonts w:eastAsiaTheme="minorEastAsia"/>
          <w:i/>
          <w:iCs/>
          <w:lang w:val="en-GB"/>
        </w:rPr>
        <w:t>,</w:t>
      </w:r>
      <w:r w:rsidRPr="00DA682A">
        <w:rPr>
          <w:rFonts w:eastAsiaTheme="minorEastAsia"/>
          <w:i/>
          <w:iCs/>
          <w:lang w:val="en-GB"/>
        </w:rPr>
        <w:t xml:space="preserve"> </w:t>
      </w:r>
      <w:r>
        <w:rPr>
          <w:rFonts w:eastAsiaTheme="minorEastAsia"/>
          <w:i/>
          <w:iCs/>
          <w:lang w:val="en-GB"/>
        </w:rPr>
        <w:t xml:space="preserve">vol. </w:t>
      </w:r>
      <w:r w:rsidRPr="00DA682A">
        <w:rPr>
          <w:rFonts w:eastAsiaTheme="minorEastAsia"/>
          <w:i/>
          <w:iCs/>
          <w:lang w:val="en-GB"/>
        </w:rPr>
        <w:t>35</w:t>
      </w:r>
      <w:r>
        <w:rPr>
          <w:rFonts w:eastAsiaTheme="minorEastAsia"/>
          <w:lang w:val="en-GB"/>
        </w:rPr>
        <w:t xml:space="preserve">, no. </w:t>
      </w:r>
      <w:r w:rsidRPr="00DA682A">
        <w:rPr>
          <w:rFonts w:eastAsiaTheme="minorEastAsia"/>
          <w:lang w:val="en-GB"/>
        </w:rPr>
        <w:t>6, pp.1167</w:t>
      </w:r>
      <w:r>
        <w:rPr>
          <w:rFonts w:eastAsiaTheme="minorEastAsia" w:cstheme="minorHAnsi"/>
          <w:lang w:val="en-GB"/>
        </w:rPr>
        <w:t>–</w:t>
      </w:r>
      <w:r w:rsidRPr="00DA682A">
        <w:rPr>
          <w:rFonts w:eastAsiaTheme="minorEastAsia"/>
          <w:lang w:val="en-GB"/>
        </w:rPr>
        <w:t>1179</w:t>
      </w:r>
      <w:r>
        <w:rPr>
          <w:rFonts w:eastAsiaTheme="minorEastAsia"/>
          <w:lang w:val="en-GB"/>
        </w:rPr>
        <w:t xml:space="preserve">, </w:t>
      </w:r>
      <w:r w:rsidRPr="00C8282A">
        <w:rPr>
          <w:rFonts w:eastAsiaTheme="minorEastAsia"/>
        </w:rPr>
        <w:t>https://doi.org/10.1080/07294360.2016.1161602</w:t>
      </w:r>
    </w:p>
    <w:p w14:paraId="6761CBBE" w14:textId="77777777" w:rsidR="007627B9" w:rsidRDefault="007627B9" w:rsidP="000C79FE">
      <w:pPr>
        <w:pStyle w:val="Reference"/>
        <w:rPr>
          <w:rFonts w:eastAsiaTheme="minorEastAsia"/>
        </w:rPr>
      </w:pPr>
      <w:r>
        <w:t xml:space="preserve">Ellery, K 2008, ‘Undergraduate plagiarism: a pedagogical </w:t>
      </w:r>
      <w:proofErr w:type="gramStart"/>
      <w:r>
        <w:t>perspective‘</w:t>
      </w:r>
      <w:proofErr w:type="gramEnd"/>
      <w:r>
        <w:t xml:space="preserve">, </w:t>
      </w:r>
      <w:r w:rsidRPr="00C8282A">
        <w:rPr>
          <w:rStyle w:val="Emphasis"/>
        </w:rPr>
        <w:t xml:space="preserve">Assessment &amp; Evaluation Higher </w:t>
      </w:r>
      <w:proofErr w:type="spellStart"/>
      <w:r w:rsidRPr="00C8282A">
        <w:rPr>
          <w:rStyle w:val="Emphasis"/>
        </w:rPr>
        <w:t>Educaction</w:t>
      </w:r>
      <w:proofErr w:type="spellEnd"/>
      <w:r>
        <w:t xml:space="preserve">, vol. 33, no. 5, pp. 507–516, </w:t>
      </w:r>
      <w:r w:rsidRPr="00134432">
        <w:t>https://doi.org/10.1080/02602930701698918</w:t>
      </w:r>
    </w:p>
    <w:p w14:paraId="2DD21D41" w14:textId="77777777" w:rsidR="007627B9" w:rsidRPr="00B9021F" w:rsidRDefault="007627B9" w:rsidP="000C79FE">
      <w:pPr>
        <w:pStyle w:val="Reference"/>
      </w:pPr>
      <w:r>
        <w:t xml:space="preserve">Glendinning, I 2022, ‘Educational Integrity in Schools: A Framework for Young learners’ in Eaton S &amp; Khan Z (eds), </w:t>
      </w:r>
      <w:r w:rsidRPr="00C8282A">
        <w:rPr>
          <w:rStyle w:val="Emphasis"/>
        </w:rPr>
        <w:t xml:space="preserve">Ethics and </w:t>
      </w:r>
      <w:proofErr w:type="spellStart"/>
      <w:r w:rsidRPr="00C8282A">
        <w:rPr>
          <w:rStyle w:val="Emphasis"/>
        </w:rPr>
        <w:t>Integirty</w:t>
      </w:r>
      <w:proofErr w:type="spellEnd"/>
      <w:r w:rsidRPr="00C8282A">
        <w:rPr>
          <w:rStyle w:val="Emphasis"/>
        </w:rPr>
        <w:t xml:space="preserve"> in Teacher Education</w:t>
      </w:r>
      <w:r>
        <w:t xml:space="preserve">, https://doi.org/10.1007/978-3-031-16922-9_11  </w:t>
      </w:r>
    </w:p>
    <w:p w14:paraId="70B9094C" w14:textId="77777777" w:rsidR="007627B9" w:rsidRDefault="007627B9" w:rsidP="000C79FE">
      <w:pPr>
        <w:pStyle w:val="Reference"/>
      </w:pPr>
      <w:r w:rsidRPr="00E95746">
        <w:t>Guerrero-Dib, J</w:t>
      </w:r>
      <w:r>
        <w:t xml:space="preserve"> </w:t>
      </w:r>
      <w:r w:rsidRPr="00E95746">
        <w:t>G, Portales, L &amp; Heredia-Escorza, Y</w:t>
      </w:r>
      <w:r>
        <w:t>,</w:t>
      </w:r>
      <w:r w:rsidRPr="00E95746">
        <w:t xml:space="preserve"> </w:t>
      </w:r>
      <w:r>
        <w:t>2020, ‘</w:t>
      </w:r>
      <w:r w:rsidRPr="00E95746">
        <w:t>Impact of academic integrity on workplace ethical behaviour</w:t>
      </w:r>
      <w:r>
        <w:t>,’</w:t>
      </w:r>
      <w:r w:rsidRPr="00E95746">
        <w:t xml:space="preserve"> </w:t>
      </w:r>
      <w:r w:rsidRPr="00C8282A">
        <w:rPr>
          <w:rStyle w:val="Emphasis"/>
        </w:rPr>
        <w:t>International Journal for Educational Integrity</w:t>
      </w:r>
      <w:r>
        <w:t>, vol.</w:t>
      </w:r>
      <w:r w:rsidRPr="00E95746">
        <w:t xml:space="preserve"> 16, </w:t>
      </w:r>
      <w:r>
        <w:t xml:space="preserve">no. </w:t>
      </w:r>
      <w:r w:rsidRPr="00E95746">
        <w:t xml:space="preserve">2 </w:t>
      </w:r>
      <w:hyperlink r:id="rId19" w:history="1">
        <w:r w:rsidRPr="00C8282A">
          <w:t>https://doi.org/10.1007/s40979-020-0051-3</w:t>
        </w:r>
      </w:hyperlink>
    </w:p>
    <w:p w14:paraId="05A69BC7" w14:textId="77777777" w:rsidR="007627B9" w:rsidRPr="00E95746" w:rsidRDefault="007627B9" w:rsidP="000C79FE">
      <w:pPr>
        <w:pStyle w:val="Reference"/>
      </w:pPr>
      <w:r w:rsidRPr="00E95746">
        <w:t>Johansen</w:t>
      </w:r>
      <w:r>
        <w:t>, M</w:t>
      </w:r>
      <w:r w:rsidRPr="00E95746">
        <w:t xml:space="preserve"> et al.</w:t>
      </w:r>
      <w:r>
        <w:t xml:space="preserve"> 2022</w:t>
      </w:r>
      <w:r w:rsidRPr="00E95746">
        <w:t xml:space="preserve">, </w:t>
      </w:r>
      <w:r>
        <w:t>‘</w:t>
      </w:r>
      <w:r w:rsidRPr="00E95746">
        <w:t>Lack of ethics or lack of knowledge? European upper secondary students’ doubts and misconceptions about integrity issues</w:t>
      </w:r>
      <w:r>
        <w:t>’</w:t>
      </w:r>
      <w:r w:rsidRPr="00E95746">
        <w:t xml:space="preserve">, </w:t>
      </w:r>
      <w:r w:rsidRPr="00C8282A">
        <w:rPr>
          <w:rStyle w:val="Emphasis"/>
        </w:rPr>
        <w:t>International Journal for Educational Integrity</w:t>
      </w:r>
      <w:r w:rsidRPr="00E95746">
        <w:t xml:space="preserve"> </w:t>
      </w:r>
      <w:hyperlink r:id="rId20" w:history="1">
        <w:r w:rsidRPr="00E95746">
          <w:t>https://doi.org/10.1007/s40979-022-00113-0</w:t>
        </w:r>
      </w:hyperlink>
    </w:p>
    <w:p w14:paraId="63B2DBCF" w14:textId="77777777" w:rsidR="007627B9" w:rsidRDefault="007627B9" w:rsidP="000C79FE">
      <w:pPr>
        <w:pStyle w:val="Reference"/>
        <w:rPr>
          <w:rFonts w:eastAsiaTheme="minorEastAsia"/>
        </w:rPr>
      </w:pPr>
      <w:r w:rsidRPr="00E95746">
        <w:rPr>
          <w:rFonts w:eastAsiaTheme="minorEastAsia"/>
        </w:rPr>
        <w:t>Moss, S</w:t>
      </w:r>
      <w:r>
        <w:rPr>
          <w:rFonts w:eastAsiaTheme="minorEastAsia"/>
        </w:rPr>
        <w:t xml:space="preserve"> </w:t>
      </w:r>
      <w:r w:rsidRPr="00E95746">
        <w:rPr>
          <w:rFonts w:eastAsiaTheme="minorEastAsia"/>
        </w:rPr>
        <w:t>A, White, B</w:t>
      </w:r>
      <w:r>
        <w:rPr>
          <w:rFonts w:eastAsiaTheme="minorEastAsia"/>
        </w:rPr>
        <w:t xml:space="preserve"> &amp;</w:t>
      </w:r>
      <w:r w:rsidRPr="00E95746">
        <w:rPr>
          <w:rFonts w:eastAsiaTheme="minorEastAsia"/>
        </w:rPr>
        <w:t xml:space="preserve"> Lee, J</w:t>
      </w:r>
      <w:r>
        <w:rPr>
          <w:rFonts w:eastAsiaTheme="minorEastAsia"/>
        </w:rPr>
        <w:t xml:space="preserve"> </w:t>
      </w:r>
      <w:r w:rsidRPr="00E95746">
        <w:rPr>
          <w:rFonts w:eastAsiaTheme="minorEastAsia"/>
        </w:rPr>
        <w:t>2018</w:t>
      </w:r>
      <w:r>
        <w:rPr>
          <w:rFonts w:eastAsiaTheme="minorEastAsia"/>
        </w:rPr>
        <w:t xml:space="preserve"> ‘</w:t>
      </w:r>
      <w:r w:rsidRPr="00E95746">
        <w:rPr>
          <w:rFonts w:eastAsiaTheme="minorEastAsia"/>
        </w:rPr>
        <w:t xml:space="preserve">A systematic review into the psychological causes and correlates of </w:t>
      </w:r>
      <w:proofErr w:type="gramStart"/>
      <w:r w:rsidRPr="00E95746">
        <w:rPr>
          <w:rFonts w:eastAsiaTheme="minorEastAsia"/>
        </w:rPr>
        <w:t>plagiarism</w:t>
      </w:r>
      <w:r>
        <w:rPr>
          <w:rFonts w:eastAsiaTheme="minorEastAsia"/>
        </w:rPr>
        <w:t>‘</w:t>
      </w:r>
      <w:proofErr w:type="gramEnd"/>
      <w:r>
        <w:rPr>
          <w:rFonts w:eastAsiaTheme="minorEastAsia"/>
        </w:rPr>
        <w:t>,</w:t>
      </w:r>
      <w:r w:rsidRPr="00E95746">
        <w:rPr>
          <w:rFonts w:eastAsiaTheme="minorEastAsia"/>
        </w:rPr>
        <w:t xml:space="preserve"> </w:t>
      </w:r>
      <w:r w:rsidRPr="00C8282A">
        <w:rPr>
          <w:rStyle w:val="Emphasis"/>
          <w:rFonts w:eastAsiaTheme="minorEastAsia"/>
        </w:rPr>
        <w:t xml:space="preserve">Ethics &amp; </w:t>
      </w:r>
      <w:proofErr w:type="spellStart"/>
      <w:r w:rsidRPr="00C8282A">
        <w:rPr>
          <w:rStyle w:val="Emphasis"/>
          <w:rFonts w:eastAsiaTheme="minorEastAsia"/>
        </w:rPr>
        <w:t>Behavior</w:t>
      </w:r>
      <w:proofErr w:type="spellEnd"/>
      <w:r>
        <w:rPr>
          <w:rStyle w:val="Emphasis"/>
          <w:rFonts w:eastAsiaTheme="minorEastAsia"/>
        </w:rPr>
        <w:t>,</w:t>
      </w:r>
      <w:r w:rsidRPr="00E95746">
        <w:rPr>
          <w:rFonts w:eastAsiaTheme="minorEastAsia"/>
        </w:rPr>
        <w:t xml:space="preserve"> </w:t>
      </w:r>
      <w:r>
        <w:rPr>
          <w:rFonts w:eastAsiaTheme="minorEastAsia"/>
        </w:rPr>
        <w:t xml:space="preserve">vol. </w:t>
      </w:r>
      <w:r w:rsidRPr="00E95746">
        <w:rPr>
          <w:rFonts w:eastAsiaTheme="minorEastAsia"/>
        </w:rPr>
        <w:t>28</w:t>
      </w:r>
      <w:r>
        <w:rPr>
          <w:rFonts w:eastAsiaTheme="minorEastAsia"/>
        </w:rPr>
        <w:t>, no.</w:t>
      </w:r>
      <w:r w:rsidRPr="00E95746">
        <w:rPr>
          <w:rFonts w:eastAsiaTheme="minorEastAsia"/>
        </w:rPr>
        <w:t>4, pp.261</w:t>
      </w:r>
      <w:r>
        <w:rPr>
          <w:rFonts w:eastAsiaTheme="minorEastAsia" w:cstheme="minorHAnsi"/>
        </w:rPr>
        <w:t>–</w:t>
      </w:r>
      <w:r w:rsidRPr="00E95746">
        <w:rPr>
          <w:rFonts w:eastAsiaTheme="minorEastAsia"/>
        </w:rPr>
        <w:t>283</w:t>
      </w:r>
      <w:r>
        <w:rPr>
          <w:rFonts w:eastAsiaTheme="minorEastAsia"/>
        </w:rPr>
        <w:t xml:space="preserve">, </w:t>
      </w:r>
      <w:r w:rsidRPr="00134432">
        <w:rPr>
          <w:rFonts w:eastAsiaTheme="minorEastAsia"/>
        </w:rPr>
        <w:t>https://doi.org/10.1080/10508422.2017.1341837</w:t>
      </w:r>
    </w:p>
    <w:p w14:paraId="5FA78F14" w14:textId="77777777" w:rsidR="007627B9" w:rsidRDefault="007627B9" w:rsidP="000C79FE">
      <w:pPr>
        <w:pStyle w:val="Reference"/>
        <w:rPr>
          <w:rFonts w:eastAsiaTheme="minorEastAsia"/>
        </w:rPr>
      </w:pPr>
      <w:r w:rsidRPr="00DA682A">
        <w:rPr>
          <w:rFonts w:eastAsiaTheme="minorEastAsia"/>
        </w:rPr>
        <w:lastRenderedPageBreak/>
        <w:t>Park, C</w:t>
      </w:r>
      <w:r>
        <w:rPr>
          <w:rFonts w:eastAsiaTheme="minorEastAsia"/>
        </w:rPr>
        <w:t xml:space="preserve"> </w:t>
      </w:r>
      <w:r w:rsidRPr="00DA682A">
        <w:rPr>
          <w:rFonts w:eastAsiaTheme="minorEastAsia"/>
        </w:rPr>
        <w:t>2003</w:t>
      </w:r>
      <w:r>
        <w:rPr>
          <w:rFonts w:eastAsiaTheme="minorEastAsia"/>
        </w:rPr>
        <w:t>,</w:t>
      </w:r>
      <w:r w:rsidRPr="00DA682A">
        <w:rPr>
          <w:rFonts w:eastAsiaTheme="minorEastAsia"/>
          <w:i/>
          <w:iCs/>
        </w:rPr>
        <w:t xml:space="preserve"> </w:t>
      </w:r>
      <w:r>
        <w:rPr>
          <w:rFonts w:eastAsiaTheme="minorEastAsia"/>
          <w:i/>
          <w:iCs/>
        </w:rPr>
        <w:t>‘</w:t>
      </w:r>
      <w:r w:rsidRPr="00DA682A">
        <w:rPr>
          <w:rFonts w:eastAsiaTheme="minorEastAsia"/>
        </w:rPr>
        <w:t>In Other (People’s) Words: Plagiarism by University Students</w:t>
      </w:r>
      <w:r>
        <w:rPr>
          <w:rFonts w:eastAsiaTheme="minorEastAsia" w:cstheme="minorHAnsi"/>
        </w:rPr>
        <w:t>—</w:t>
      </w:r>
      <w:r w:rsidRPr="00DA682A">
        <w:rPr>
          <w:rFonts w:eastAsiaTheme="minorEastAsia"/>
        </w:rPr>
        <w:t>Literature and Lessons</w:t>
      </w:r>
      <w:r>
        <w:rPr>
          <w:rFonts w:eastAsiaTheme="minorEastAsia"/>
        </w:rPr>
        <w:t>,’</w:t>
      </w:r>
      <w:r w:rsidRPr="00DA682A">
        <w:rPr>
          <w:rFonts w:eastAsiaTheme="minorEastAsia"/>
        </w:rPr>
        <w:t xml:space="preserve"> </w:t>
      </w:r>
      <w:r w:rsidRPr="00DA682A">
        <w:rPr>
          <w:rFonts w:eastAsiaTheme="minorEastAsia"/>
          <w:i/>
          <w:iCs/>
        </w:rPr>
        <w:t>Assessment &amp; Evaluation in Higher Education</w:t>
      </w:r>
      <w:r>
        <w:rPr>
          <w:rFonts w:eastAsiaTheme="minorEastAsia"/>
          <w:i/>
          <w:iCs/>
        </w:rPr>
        <w:t>,</w:t>
      </w:r>
      <w:r w:rsidRPr="00DA682A">
        <w:rPr>
          <w:rFonts w:eastAsiaTheme="minorEastAsia"/>
          <w:i/>
          <w:iCs/>
        </w:rPr>
        <w:t xml:space="preserve"> </w:t>
      </w:r>
      <w:r>
        <w:rPr>
          <w:rFonts w:eastAsiaTheme="minorEastAsia"/>
          <w:i/>
          <w:iCs/>
        </w:rPr>
        <w:t xml:space="preserve">vol. </w:t>
      </w:r>
      <w:r w:rsidRPr="00DA682A">
        <w:rPr>
          <w:rFonts w:eastAsiaTheme="minorEastAsia"/>
        </w:rPr>
        <w:t>28</w:t>
      </w:r>
      <w:r>
        <w:rPr>
          <w:rFonts w:eastAsiaTheme="minorEastAsia"/>
        </w:rPr>
        <w:t xml:space="preserve">, no. </w:t>
      </w:r>
      <w:r w:rsidRPr="00DA682A">
        <w:rPr>
          <w:rFonts w:eastAsiaTheme="minorEastAsia"/>
        </w:rPr>
        <w:t>5, pp. 471–488</w:t>
      </w:r>
      <w:r>
        <w:rPr>
          <w:rFonts w:eastAsiaTheme="minorEastAsia"/>
        </w:rPr>
        <w:t>,</w:t>
      </w:r>
      <w:r w:rsidRPr="00DA682A">
        <w:rPr>
          <w:rFonts w:eastAsiaTheme="minorEastAsia"/>
        </w:rPr>
        <w:t xml:space="preserve"> DOI: 10.1080/0260293032000120352.</w:t>
      </w:r>
    </w:p>
    <w:p w14:paraId="3A28EE46" w14:textId="4FB4D3FC" w:rsidR="007627B9" w:rsidRPr="00E95746" w:rsidRDefault="007627B9" w:rsidP="000C79FE">
      <w:pPr>
        <w:pStyle w:val="Reference"/>
      </w:pPr>
      <w:proofErr w:type="spellStart"/>
      <w:r w:rsidRPr="00DA682A">
        <w:rPr>
          <w:lang w:val="en-GB"/>
        </w:rPr>
        <w:t>Siaputra</w:t>
      </w:r>
      <w:proofErr w:type="spellEnd"/>
      <w:r w:rsidRPr="00DA682A">
        <w:rPr>
          <w:lang w:val="en-GB"/>
        </w:rPr>
        <w:t>, I</w:t>
      </w:r>
      <w:r>
        <w:rPr>
          <w:lang w:val="en-GB"/>
        </w:rPr>
        <w:t xml:space="preserve"> </w:t>
      </w:r>
      <w:r w:rsidRPr="00DA682A">
        <w:rPr>
          <w:lang w:val="en-GB"/>
        </w:rPr>
        <w:t>B</w:t>
      </w:r>
      <w:r>
        <w:rPr>
          <w:lang w:val="en-GB"/>
        </w:rPr>
        <w:t xml:space="preserve"> </w:t>
      </w:r>
      <w:r w:rsidRPr="00DA682A">
        <w:rPr>
          <w:lang w:val="en-GB"/>
        </w:rPr>
        <w:t>2013</w:t>
      </w:r>
      <w:r>
        <w:rPr>
          <w:lang w:val="en-GB"/>
        </w:rPr>
        <w:t>,</w:t>
      </w:r>
      <w:r w:rsidRPr="00DA682A">
        <w:rPr>
          <w:lang w:val="en-GB"/>
        </w:rPr>
        <w:t xml:space="preserve"> </w:t>
      </w:r>
      <w:r>
        <w:rPr>
          <w:lang w:val="en-GB"/>
        </w:rPr>
        <w:t>‘</w:t>
      </w:r>
      <w:r w:rsidRPr="00DA682A">
        <w:rPr>
          <w:lang w:val="en-GB"/>
        </w:rPr>
        <w:t>The 4PA of plagiarism: A psycho-academic profile of plagiarists</w:t>
      </w:r>
      <w:r>
        <w:rPr>
          <w:lang w:val="en-GB"/>
        </w:rPr>
        <w:t>’,</w:t>
      </w:r>
      <w:r w:rsidRPr="00DA682A">
        <w:rPr>
          <w:lang w:val="en-GB"/>
        </w:rPr>
        <w:t xml:space="preserve"> </w:t>
      </w:r>
      <w:r w:rsidRPr="00DA682A">
        <w:rPr>
          <w:i/>
          <w:iCs/>
          <w:lang w:val="en-GB"/>
        </w:rPr>
        <w:t>International Journal for Educational Integrity</w:t>
      </w:r>
      <w:r>
        <w:rPr>
          <w:i/>
          <w:iCs/>
          <w:lang w:val="en-GB"/>
        </w:rPr>
        <w:t xml:space="preserve">, vol. </w:t>
      </w:r>
      <w:r w:rsidRPr="00DA682A">
        <w:rPr>
          <w:lang w:val="en-GB"/>
        </w:rPr>
        <w:t>9</w:t>
      </w:r>
      <w:r>
        <w:rPr>
          <w:lang w:val="en-GB"/>
        </w:rPr>
        <w:t xml:space="preserve">, no. </w:t>
      </w:r>
      <w:r w:rsidRPr="00DA682A">
        <w:rPr>
          <w:lang w:val="en-GB"/>
        </w:rPr>
        <w:t>2</w:t>
      </w:r>
      <w:r>
        <w:rPr>
          <w:lang w:val="en-GB"/>
        </w:rPr>
        <w:t xml:space="preserve">, </w:t>
      </w:r>
      <w:r w:rsidRPr="0062110A">
        <w:rPr>
          <w:lang w:val="en-GB"/>
        </w:rPr>
        <w:t>https://doi.org/10.21913/IJEI.v9i2.892</w:t>
      </w:r>
      <w:r>
        <w:rPr>
          <w:lang w:val="en-GB"/>
        </w:rPr>
        <w:t>.</w:t>
      </w:r>
    </w:p>
    <w:p w14:paraId="4F49BE82" w14:textId="77777777" w:rsidR="007627B9" w:rsidRDefault="007627B9" w:rsidP="000C79FE">
      <w:pPr>
        <w:pStyle w:val="Reference"/>
        <w:rPr>
          <w:rFonts w:eastAsiaTheme="minorEastAsia"/>
        </w:rPr>
      </w:pPr>
      <w:r w:rsidRPr="00E95746">
        <w:rPr>
          <w:rFonts w:eastAsiaTheme="minorEastAsia"/>
        </w:rPr>
        <w:t xml:space="preserve">Tindall, I K &amp; Curtis, G J </w:t>
      </w:r>
      <w:r>
        <w:rPr>
          <w:rFonts w:eastAsiaTheme="minorEastAsia"/>
        </w:rPr>
        <w:t>2020,</w:t>
      </w:r>
      <w:r w:rsidRPr="00E95746">
        <w:rPr>
          <w:rFonts w:eastAsiaTheme="minorEastAsia"/>
        </w:rPr>
        <w:t xml:space="preserve"> </w:t>
      </w:r>
      <w:r>
        <w:rPr>
          <w:rFonts w:eastAsiaTheme="minorEastAsia"/>
        </w:rPr>
        <w:t>‘</w:t>
      </w:r>
      <w:r w:rsidRPr="00E95746">
        <w:rPr>
          <w:rFonts w:eastAsiaTheme="minorEastAsia"/>
        </w:rPr>
        <w:t xml:space="preserve">Negative emotionality </w:t>
      </w:r>
      <w:r>
        <w:rPr>
          <w:rFonts w:eastAsiaTheme="minorEastAsia"/>
        </w:rPr>
        <w:t>predicts</w:t>
      </w:r>
      <w:r w:rsidRPr="00E95746">
        <w:rPr>
          <w:rFonts w:eastAsiaTheme="minorEastAsia"/>
        </w:rPr>
        <w:t xml:space="preserve"> attitudes toward </w:t>
      </w:r>
      <w:proofErr w:type="gramStart"/>
      <w:r w:rsidRPr="00E95746">
        <w:rPr>
          <w:rFonts w:eastAsiaTheme="minorEastAsia"/>
        </w:rPr>
        <w:t>plagiarism</w:t>
      </w:r>
      <w:r>
        <w:rPr>
          <w:rFonts w:eastAsiaTheme="minorEastAsia"/>
        </w:rPr>
        <w:t>‘</w:t>
      </w:r>
      <w:proofErr w:type="gramEnd"/>
      <w:r>
        <w:rPr>
          <w:rFonts w:eastAsiaTheme="minorEastAsia"/>
        </w:rPr>
        <w:t>,</w:t>
      </w:r>
      <w:r w:rsidRPr="00E95746">
        <w:rPr>
          <w:rFonts w:eastAsiaTheme="minorEastAsia"/>
        </w:rPr>
        <w:t xml:space="preserve"> </w:t>
      </w:r>
      <w:r w:rsidRPr="007E6D42">
        <w:rPr>
          <w:rFonts w:eastAsiaTheme="minorEastAsia"/>
          <w:i/>
          <w:iCs/>
        </w:rPr>
        <w:t>Journal of Academic Ethics</w:t>
      </w:r>
      <w:r>
        <w:rPr>
          <w:rFonts w:eastAsiaTheme="minorEastAsia"/>
        </w:rPr>
        <w:t>, vol. 18, pp. 89</w:t>
      </w:r>
      <w:r>
        <w:rPr>
          <w:rFonts w:eastAsiaTheme="minorEastAsia" w:cstheme="minorHAnsi"/>
        </w:rPr>
        <w:t>–</w:t>
      </w:r>
      <w:r>
        <w:rPr>
          <w:rFonts w:eastAsiaTheme="minorEastAsia"/>
        </w:rPr>
        <w:t>102,</w:t>
      </w:r>
      <w:r w:rsidRPr="00E95746">
        <w:rPr>
          <w:rFonts w:eastAsiaTheme="minorEastAsia"/>
        </w:rPr>
        <w:t xml:space="preserve"> </w:t>
      </w:r>
      <w:r>
        <w:rPr>
          <w:rFonts w:eastAsiaTheme="minorEastAsia"/>
        </w:rPr>
        <w:t>DOI</w:t>
      </w:r>
      <w:r w:rsidRPr="00E95746">
        <w:rPr>
          <w:rFonts w:eastAsiaTheme="minorEastAsia"/>
        </w:rPr>
        <w:t>: 10.1007/s10805-019-09343-3</w:t>
      </w:r>
      <w:r>
        <w:rPr>
          <w:rFonts w:eastAsiaTheme="minorEastAsia"/>
        </w:rPr>
        <w:t>.</w:t>
      </w:r>
    </w:p>
    <w:p w14:paraId="5B1E5B37" w14:textId="77777777" w:rsidR="007627B9" w:rsidRDefault="007627B9" w:rsidP="000C79FE">
      <w:pPr>
        <w:pStyle w:val="Reference"/>
        <w:rPr>
          <w:rFonts w:eastAsiaTheme="minorEastAsia"/>
        </w:rPr>
      </w:pPr>
      <w:r w:rsidRPr="00271A6D">
        <w:rPr>
          <w:rFonts w:eastAsiaTheme="minorEastAsia"/>
        </w:rPr>
        <w:t>Wallace, M</w:t>
      </w:r>
      <w:r>
        <w:rPr>
          <w:rFonts w:eastAsiaTheme="minorEastAsia"/>
        </w:rPr>
        <w:t xml:space="preserve"> </w:t>
      </w:r>
      <w:r w:rsidRPr="00271A6D">
        <w:rPr>
          <w:rFonts w:eastAsiaTheme="minorEastAsia"/>
        </w:rPr>
        <w:t xml:space="preserve">J </w:t>
      </w:r>
      <w:r>
        <w:rPr>
          <w:rFonts w:eastAsiaTheme="minorEastAsia"/>
        </w:rPr>
        <w:t>&amp;</w:t>
      </w:r>
      <w:r w:rsidRPr="00271A6D">
        <w:rPr>
          <w:rFonts w:eastAsiaTheme="minorEastAsia"/>
        </w:rPr>
        <w:t xml:space="preserve"> Newton, P</w:t>
      </w:r>
      <w:r>
        <w:rPr>
          <w:rFonts w:eastAsiaTheme="minorEastAsia"/>
        </w:rPr>
        <w:t xml:space="preserve"> </w:t>
      </w:r>
      <w:r w:rsidRPr="00271A6D">
        <w:rPr>
          <w:rFonts w:eastAsiaTheme="minorEastAsia"/>
        </w:rPr>
        <w:t>M 2014)</w:t>
      </w:r>
      <w:r>
        <w:rPr>
          <w:rFonts w:eastAsiaTheme="minorEastAsia"/>
        </w:rPr>
        <w:t>, ‘</w:t>
      </w:r>
      <w:r w:rsidRPr="00271A6D">
        <w:rPr>
          <w:rFonts w:eastAsiaTheme="minorEastAsia"/>
        </w:rPr>
        <w:t xml:space="preserve">Turnaround time and market capacity in contract </w:t>
      </w:r>
      <w:proofErr w:type="gramStart"/>
      <w:r w:rsidRPr="00271A6D">
        <w:rPr>
          <w:rFonts w:eastAsiaTheme="minorEastAsia"/>
        </w:rPr>
        <w:t>cheating</w:t>
      </w:r>
      <w:r>
        <w:rPr>
          <w:rFonts w:eastAsiaTheme="minorEastAsia"/>
        </w:rPr>
        <w:t>‘</w:t>
      </w:r>
      <w:proofErr w:type="gramEnd"/>
      <w:r>
        <w:rPr>
          <w:rFonts w:eastAsiaTheme="minorEastAsia"/>
        </w:rPr>
        <w:t>,</w:t>
      </w:r>
      <w:r w:rsidRPr="00271A6D">
        <w:rPr>
          <w:rFonts w:eastAsiaTheme="minorEastAsia"/>
        </w:rPr>
        <w:t xml:space="preserve"> </w:t>
      </w:r>
      <w:r w:rsidRPr="00271A6D">
        <w:rPr>
          <w:rFonts w:eastAsiaTheme="minorEastAsia"/>
          <w:i/>
          <w:iCs/>
        </w:rPr>
        <w:t>Educational Studies</w:t>
      </w:r>
      <w:r>
        <w:rPr>
          <w:rFonts w:eastAsiaTheme="minorEastAsia"/>
          <w:i/>
          <w:iCs/>
        </w:rPr>
        <w:t>, vol.</w:t>
      </w:r>
      <w:r w:rsidRPr="00271A6D">
        <w:rPr>
          <w:rFonts w:eastAsiaTheme="minorEastAsia"/>
        </w:rPr>
        <w:t xml:space="preserve"> 40</w:t>
      </w:r>
      <w:r>
        <w:rPr>
          <w:rFonts w:eastAsiaTheme="minorEastAsia"/>
        </w:rPr>
        <w:t xml:space="preserve">, no. </w:t>
      </w:r>
      <w:r w:rsidRPr="00271A6D">
        <w:rPr>
          <w:rFonts w:eastAsiaTheme="minorEastAsia"/>
        </w:rPr>
        <w:t>2, pp.</w:t>
      </w:r>
      <w:r>
        <w:rPr>
          <w:rFonts w:eastAsiaTheme="minorEastAsia"/>
        </w:rPr>
        <w:t xml:space="preserve"> </w:t>
      </w:r>
      <w:r w:rsidRPr="00271A6D">
        <w:rPr>
          <w:rFonts w:eastAsiaTheme="minorEastAsia"/>
        </w:rPr>
        <w:t>233</w:t>
      </w:r>
      <w:r>
        <w:rPr>
          <w:rFonts w:eastAsiaTheme="minorEastAsia" w:cstheme="minorHAnsi"/>
        </w:rPr>
        <w:t>–</w:t>
      </w:r>
      <w:r w:rsidRPr="00271A6D">
        <w:rPr>
          <w:rFonts w:eastAsiaTheme="minorEastAsia"/>
        </w:rPr>
        <w:t>236</w:t>
      </w:r>
      <w:r>
        <w:rPr>
          <w:rFonts w:eastAsiaTheme="minorEastAsia"/>
        </w:rPr>
        <w:t xml:space="preserve">,  </w:t>
      </w:r>
      <w:r w:rsidRPr="00AB577B">
        <w:rPr>
          <w:rFonts w:eastAsiaTheme="minorEastAsia"/>
        </w:rPr>
        <w:t>https://doi.org/10.1080/03055698.2014.889597</w:t>
      </w:r>
    </w:p>
    <w:bookmarkEnd w:id="2"/>
    <w:bookmarkEnd w:id="3"/>
    <w:p w14:paraId="1EFC007C" w14:textId="2CF50005" w:rsidR="00CE0E66" w:rsidRPr="0097427E" w:rsidRDefault="00CE0E66" w:rsidP="00CE0E66">
      <w:pPr>
        <w:pStyle w:val="Heading2"/>
      </w:pPr>
      <w:r w:rsidRPr="0097427E">
        <w:t>More information</w:t>
      </w:r>
    </w:p>
    <w:p w14:paraId="44AB631F" w14:textId="5C578DD4" w:rsidR="00CE0E66" w:rsidRDefault="00CE0E66" w:rsidP="00CE0E66">
      <w:pPr>
        <w:pStyle w:val="BodyText"/>
      </w:pPr>
      <w:r w:rsidRPr="0097427E">
        <w:t>If you would like more information, please visit the Q</w:t>
      </w:r>
      <w:r>
        <w:t>CAA</w:t>
      </w:r>
      <w:r w:rsidRPr="0097427E">
        <w:t xml:space="preserve"> website </w:t>
      </w:r>
      <w:hyperlink r:id="rId21" w:history="1">
        <w:r w:rsidRPr="0097427E">
          <w:rPr>
            <w:rFonts w:eastAsia="SimSun"/>
            <w:color w:val="0000FF"/>
          </w:rPr>
          <w:t>www.q</w:t>
        </w:r>
        <w:r>
          <w:rPr>
            <w:rFonts w:eastAsia="SimSun"/>
            <w:color w:val="0000FF"/>
          </w:rPr>
          <w:t>caa</w:t>
        </w:r>
        <w:r w:rsidRPr="0097427E">
          <w:rPr>
            <w:rFonts w:eastAsia="SimSun"/>
            <w:color w:val="0000FF"/>
          </w:rPr>
          <w:t>.qld.edu.au</w:t>
        </w:r>
      </w:hyperlink>
      <w:r w:rsidRPr="0097427E">
        <w:t xml:space="preserve"> and search for </w:t>
      </w:r>
      <w:r>
        <w:t>‘</w:t>
      </w:r>
      <w:r w:rsidR="007627B9">
        <w:t>Academic integrity</w:t>
      </w:r>
      <w:r>
        <w:t>’</w:t>
      </w:r>
      <w:r w:rsidRPr="0097427E">
        <w:t xml:space="preserve">. Alternatively, email </w:t>
      </w:r>
      <w:r w:rsidR="007627B9">
        <w:t>the Professional Learning Programs Unit</w:t>
      </w:r>
      <w:r w:rsidR="007627B9" w:rsidRPr="0097427E">
        <w:t xml:space="preserve"> at </w:t>
      </w:r>
      <w:hyperlink r:id="rId22" w:history="1">
        <w:r w:rsidR="007627B9" w:rsidRPr="00A61F0E">
          <w:rPr>
            <w:rStyle w:val="Hyperlink"/>
          </w:rPr>
          <w:t>professionallearning@qcaa.qld.edu.au</w:t>
        </w:r>
      </w:hyperlink>
      <w:r w:rsidRPr="0097427E">
        <w:t>.</w:t>
      </w:r>
      <w:r>
        <w:t xml:space="preserve"> </w:t>
      </w:r>
    </w:p>
    <w:p w14:paraId="1F738E34" w14:textId="696E5AB0" w:rsidR="0033694D" w:rsidRDefault="00A02DE1" w:rsidP="002156BC">
      <w:pPr>
        <w:pStyle w:val="BodyText"/>
        <w:spacing w:before="480"/>
      </w:pPr>
      <w:r>
        <w:rPr>
          <w:noProof/>
        </w:rPr>
        <w:drawing>
          <wp:inline distT="0" distB="0" distL="0" distR="0" wp14:anchorId="730918D8" wp14:editId="3F0AFA46">
            <wp:extent cx="398160" cy="186840"/>
            <wp:effectExtent l="0" t="0" r="1905" b="3810"/>
            <wp:docPr id="5" name="Graphic 5" descr="Creative Commons (CC) licence icons" title="Copyright indicator">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 5" descr="Creative Commons (CC) icons" title="Copyright indicator">
                      <a:hlinkClick r:id="rId23"/>
                    </pic:cNvPr>
                    <pic:cNvPicPr/>
                  </pic:nvPicPr>
                  <pic:blipFill>
                    <a:blip r:embed="rId24">
                      <a:extLst>
                        <a:ext uri="{96DAC541-7B7A-43D3-8B79-37D633B846F1}">
                          <asvg:svgBlip xmlns:asvg="http://schemas.microsoft.com/office/drawing/2016/SVG/main" r:embed="rId25"/>
                        </a:ext>
                      </a:extLst>
                    </a:blip>
                    <a:stretch>
                      <a:fillRect/>
                    </a:stretch>
                  </pic:blipFill>
                  <pic:spPr>
                    <a:xfrm>
                      <a:off x="0" y="0"/>
                      <a:ext cx="398160" cy="186840"/>
                    </a:xfrm>
                    <a:prstGeom prst="rect">
                      <a:avLst/>
                    </a:prstGeom>
                  </pic:spPr>
                </pic:pic>
              </a:graphicData>
            </a:graphic>
          </wp:inline>
        </w:drawing>
      </w:r>
      <w:r w:rsidR="00367E87">
        <w:t> </w:t>
      </w:r>
      <w:r w:rsidR="00160788" w:rsidRPr="00160788">
        <w:t>© State of Queensland (QCAA)</w:t>
      </w:r>
      <w:r w:rsidR="00160788">
        <w:t xml:space="preserve"> </w:t>
      </w:r>
      <w:sdt>
        <w:sdtPr>
          <w:id w:val="2076467945"/>
          <w:placeholder>
            <w:docPart w:val="5D67698D3E6B47008391E4AA1AC281F4"/>
          </w:placeholder>
        </w:sdtPr>
        <w:sdtEndPr/>
        <w:sdtContent>
          <w:r w:rsidR="007627B9">
            <w:t>202</w:t>
          </w:r>
          <w:r w:rsidR="00AD1864">
            <w:t>5</w:t>
          </w:r>
        </w:sdtContent>
      </w:sdt>
    </w:p>
    <w:p w14:paraId="2F231617" w14:textId="2F66552B" w:rsidR="000409DA" w:rsidRPr="003D2E09" w:rsidRDefault="000409DA" w:rsidP="000409DA">
      <w:pPr>
        <w:pStyle w:val="Legalnotice"/>
      </w:pPr>
      <w:r w:rsidRPr="003D2E09">
        <w:rPr>
          <w:b/>
        </w:rPr>
        <w:t>Licence:</w:t>
      </w:r>
      <w:r w:rsidRPr="003D2E09">
        <w:t xml:space="preserve"> </w:t>
      </w:r>
      <w:hyperlink r:id="rId26" w:history="1">
        <w:r w:rsidR="007B2B45">
          <w:rPr>
            <w:color w:val="0000FF"/>
          </w:rPr>
          <w:t>https://creativecommons.org/licenses/by/4.0</w:t>
        </w:r>
      </w:hyperlink>
      <w:r w:rsidRPr="007B2B45">
        <w:rPr>
          <w:b/>
          <w:color w:val="7F7F7F" w:themeColor="text1" w:themeTint="80"/>
        </w:rPr>
        <w:t xml:space="preserve"> </w:t>
      </w:r>
      <w:r w:rsidR="007B2B45" w:rsidRPr="007B2B45">
        <w:rPr>
          <w:b/>
          <w:color w:val="7F7F7F" w:themeColor="text1" w:themeTint="80"/>
        </w:rPr>
        <w:t xml:space="preserve">| </w:t>
      </w:r>
      <w:r w:rsidR="007B2B45" w:rsidRPr="007B2B45">
        <w:rPr>
          <w:b/>
        </w:rPr>
        <w:t>C</w:t>
      </w:r>
      <w:r w:rsidRPr="003D2E09">
        <w:rPr>
          <w:b/>
        </w:rPr>
        <w:t>opyright notice:</w:t>
      </w:r>
      <w:r w:rsidRPr="003D2E09">
        <w:t xml:space="preserve"> </w:t>
      </w:r>
      <w:hyperlink r:id="rId27" w:history="1">
        <w:r w:rsidRPr="003D2E09">
          <w:rPr>
            <w:color w:val="0000FF"/>
          </w:rPr>
          <w:t>www.qcaa.qld.edu.au/copyright</w:t>
        </w:r>
      </w:hyperlink>
      <w:r w:rsidRPr="003D2E09">
        <w:t xml:space="preserve"> — </w:t>
      </w:r>
      <w:r w:rsidR="007B2B45">
        <w:br/>
        <w:t>l</w:t>
      </w:r>
      <w:r w:rsidRPr="003D2E09">
        <w:t>ists the full terms and conditions, which specify certain exceptions to the licence.</w:t>
      </w:r>
      <w:r w:rsidRPr="007B2B45">
        <w:rPr>
          <w:b/>
        </w:rPr>
        <w:t xml:space="preserve"> </w:t>
      </w:r>
      <w:r w:rsidR="007B2B45" w:rsidRPr="007B2B45">
        <w:rPr>
          <w:b/>
          <w:color w:val="7F7F7F" w:themeColor="text1" w:themeTint="80"/>
        </w:rPr>
        <w:t xml:space="preserve">| </w:t>
      </w:r>
      <w:r w:rsidR="00553877">
        <w:rPr>
          <w:b/>
          <w:color w:val="7F7F7F" w:themeColor="text1" w:themeTint="80"/>
        </w:rPr>
        <w:br/>
      </w:r>
      <w:r w:rsidRPr="003D2E09">
        <w:rPr>
          <w:b/>
        </w:rPr>
        <w:t>Attribution</w:t>
      </w:r>
      <w:r w:rsidR="00997F5B" w:rsidRPr="00997F5B">
        <w:rPr>
          <w:bCs/>
        </w:rPr>
        <w:t xml:space="preserve"> (</w:t>
      </w:r>
      <w:r w:rsidR="00997F5B">
        <w:rPr>
          <w:bCs/>
        </w:rPr>
        <w:t>include the link)</w:t>
      </w:r>
      <w:r w:rsidRPr="00997F5B">
        <w:rPr>
          <w:bCs/>
        </w:rPr>
        <w:t>:</w:t>
      </w:r>
      <w:r w:rsidR="007B2B45">
        <w:t xml:space="preserve"> </w:t>
      </w:r>
      <w:r w:rsidRPr="003D2E09">
        <w:t>© State of Queensland (</w:t>
      </w:r>
      <w:hyperlink r:id="rId28" w:history="1">
        <w:r w:rsidRPr="003D2E09">
          <w:rPr>
            <w:color w:val="0000FF"/>
          </w:rPr>
          <w:t>QCAA</w:t>
        </w:r>
      </w:hyperlink>
      <w:r w:rsidRPr="003D2E09">
        <w:t>) </w:t>
      </w:r>
      <w:sdt>
        <w:sdtPr>
          <w:id w:val="1700893217"/>
          <w:placeholder>
            <w:docPart w:val="0178473A5AC74AA69A417AFE100E6AF7"/>
          </w:placeholder>
        </w:sdtPr>
        <w:sdtEndPr/>
        <w:sdtContent>
          <w:r w:rsidR="007627B9">
            <w:t>202</w:t>
          </w:r>
          <w:r w:rsidR="00AD1864">
            <w:t>5</w:t>
          </w:r>
        </w:sdtContent>
      </w:sdt>
      <w:r w:rsidRPr="003D2E09">
        <w:t xml:space="preserve"> </w:t>
      </w:r>
      <w:hyperlink r:id="rId29" w:history="1">
        <w:r w:rsidR="006919EA" w:rsidRPr="003D2E09">
          <w:rPr>
            <w:color w:val="0000FF"/>
          </w:rPr>
          <w:t>www.qcaa.qld.edu.au/copyright</w:t>
        </w:r>
      </w:hyperlink>
      <w:r w:rsidRPr="003D2E09">
        <w:t>.</w:t>
      </w:r>
    </w:p>
    <w:sectPr w:rsidR="000409DA" w:rsidRPr="003D2E09" w:rsidSect="00B26BD8">
      <w:footerReference w:type="default" r:id="rId30"/>
      <w:type w:val="continuous"/>
      <w:pgSz w:w="11906" w:h="16838" w:code="9"/>
      <w:pgMar w:top="1134" w:right="1418" w:bottom="1701"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FDAE5A" w14:textId="77777777" w:rsidR="007627B9" w:rsidRDefault="007627B9" w:rsidP="00185154">
      <w:r>
        <w:separator/>
      </w:r>
    </w:p>
    <w:p w14:paraId="0E167FF3" w14:textId="77777777" w:rsidR="007627B9" w:rsidRDefault="007627B9"/>
    <w:p w14:paraId="10374B2C" w14:textId="77777777" w:rsidR="007627B9" w:rsidRDefault="007627B9"/>
  </w:endnote>
  <w:endnote w:type="continuationSeparator" w:id="0">
    <w:p w14:paraId="513F6036" w14:textId="77777777" w:rsidR="007627B9" w:rsidRDefault="007627B9" w:rsidP="00185154">
      <w:r>
        <w:continuationSeparator/>
      </w:r>
    </w:p>
    <w:p w14:paraId="075AD38F" w14:textId="77777777" w:rsidR="007627B9" w:rsidRDefault="007627B9"/>
    <w:p w14:paraId="4272C38E" w14:textId="77777777" w:rsidR="007627B9" w:rsidRDefault="007627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NoBorders"/>
      <w:tblW w:w="6251" w:type="pct"/>
      <w:tblInd w:w="-1134" w:type="dxa"/>
      <w:tblLook w:val="04A0" w:firstRow="1" w:lastRow="0" w:firstColumn="1" w:lastColumn="0" w:noHBand="0" w:noVBand="1"/>
    </w:tblPr>
    <w:tblGrid>
      <w:gridCol w:w="11083"/>
      <w:gridCol w:w="256"/>
    </w:tblGrid>
    <w:tr w:rsidR="00F04123" w14:paraId="5BF71BB3" w14:textId="77777777" w:rsidTr="00EA20F2">
      <w:trPr>
        <w:cantSplit/>
        <w:trHeight w:val="964"/>
      </w:trPr>
      <w:tc>
        <w:tcPr>
          <w:tcW w:w="11083" w:type="dxa"/>
          <w:vAlign w:val="bottom"/>
          <w:hideMark/>
        </w:tcPr>
        <w:p w14:paraId="6A5E808F" w14:textId="77777777" w:rsidR="00F04123" w:rsidRDefault="00F97AE9" w:rsidP="00BF30BA">
          <w:pPr>
            <w:spacing w:after="220"/>
            <w:jc w:val="right"/>
          </w:pPr>
          <w:r>
            <w:rPr>
              <w:noProof/>
            </w:rPr>
            <w:drawing>
              <wp:inline distT="0" distB="0" distL="0" distR="0" wp14:anchorId="592CCE7E" wp14:editId="26FAA9E4">
                <wp:extent cx="392516" cy="184242"/>
                <wp:effectExtent l="0" t="0" r="7620" b="6350"/>
                <wp:docPr id="9" name="Graphic 9" descr="Creative Commons (CC) licence icons" title="Copyright indicator">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a:hlinkClick r:id="rId1"/>
                        </pic:cNvPr>
                        <pic:cNvPicPr/>
                      </pic:nvPicPr>
                      <pic:blipFill>
                        <a:blip r:embed="rId2">
                          <a:extLst>
                            <a:ext uri="{96DAC541-7B7A-43D3-8B79-37D633B846F1}">
                              <asvg:svgBlip xmlns:asvg="http://schemas.microsoft.com/office/drawing/2016/SVG/main" r:embed="rId3"/>
                            </a:ext>
                          </a:extLst>
                        </a:blip>
                        <a:stretch>
                          <a:fillRect/>
                        </a:stretch>
                      </pic:blipFill>
                      <pic:spPr>
                        <a:xfrm>
                          <a:off x="0" y="0"/>
                          <a:ext cx="392516" cy="184242"/>
                        </a:xfrm>
                        <a:prstGeom prst="rect">
                          <a:avLst/>
                        </a:prstGeom>
                      </pic:spPr>
                    </pic:pic>
                  </a:graphicData>
                </a:graphic>
              </wp:inline>
            </w:drawing>
          </w:r>
        </w:p>
      </w:tc>
      <w:tc>
        <w:tcPr>
          <w:tcW w:w="256" w:type="dxa"/>
          <w:textDirection w:val="btLr"/>
          <w:vAlign w:val="bottom"/>
        </w:tcPr>
        <w:p w14:paraId="4676F08D" w14:textId="3859688B" w:rsidR="00F04123" w:rsidRDefault="00E44AD7" w:rsidP="00650B58">
          <w:pPr>
            <w:pStyle w:val="Jobnumber"/>
            <w:ind w:left="227" w:right="113"/>
            <w:rPr>
              <w:lang w:eastAsia="en-US"/>
            </w:rPr>
          </w:pPr>
          <w:sdt>
            <w:sdtPr>
              <w:alias w:val="Job Number"/>
              <w:tag w:val="Category"/>
              <w:id w:val="1909418875"/>
              <w:placeholder>
                <w:docPart w:val="09476115319E439FB1DB4A16DBA9846F"/>
              </w:placeholder>
              <w:dataBinding w:prefixMappings="xmlns:ns0='http://purl.org/dc/elements/1.1/' xmlns:ns1='http://schemas.openxmlformats.org/package/2006/metadata/core-properties' " w:xpath="/ns1:coreProperties[1]/ns1:category[1]" w:storeItemID="{6C3C8BC8-F283-45AE-878A-BAB7291924A1}"/>
              <w:text/>
            </w:sdtPr>
            <w:sdtEndPr/>
            <w:sdtContent>
              <w:r w:rsidR="007627B9">
                <w:t>231338</w:t>
              </w:r>
            </w:sdtContent>
          </w:sdt>
        </w:p>
      </w:tc>
    </w:tr>
    <w:tr w:rsidR="00B64090" w14:paraId="283D60DA" w14:textId="77777777" w:rsidTr="00657707">
      <w:trPr>
        <w:trHeight w:val="227"/>
      </w:trPr>
      <w:tc>
        <w:tcPr>
          <w:tcW w:w="11339" w:type="dxa"/>
          <w:gridSpan w:val="2"/>
          <w:vAlign w:val="center"/>
        </w:tcPr>
        <w:p w14:paraId="31EE90FF" w14:textId="77777777" w:rsidR="00B64090" w:rsidRDefault="00B64090" w:rsidP="00B64090">
          <w:pPr>
            <w:pStyle w:val="Footer"/>
            <w:jc w:val="center"/>
          </w:pPr>
        </w:p>
      </w:tc>
    </w:tr>
  </w:tbl>
  <w:p w14:paraId="55B95958" w14:textId="77777777" w:rsidR="00B26BD8" w:rsidRPr="00B64090" w:rsidRDefault="00EA20F2" w:rsidP="00B64090">
    <w:r>
      <w:rPr>
        <w:noProof/>
      </w:rPr>
      <w:drawing>
        <wp:anchor distT="0" distB="0" distL="114300" distR="114300" simplePos="0" relativeHeight="251661312" behindDoc="1" locked="0" layoutInCell="1" allowOverlap="1" wp14:anchorId="79545BCD" wp14:editId="3452CEB8">
          <wp:simplePos x="0" y="0"/>
          <wp:positionH relativeFrom="page">
            <wp:align>left</wp:align>
          </wp:positionH>
          <wp:positionV relativeFrom="page">
            <wp:align>bottom</wp:align>
          </wp:positionV>
          <wp:extent cx="7558560" cy="1092240"/>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a:picLocks noChangeAspect="1" noChangeArrowheads="1"/>
                  </pic:cNvPicPr>
                </pic:nvPicPr>
                <pic:blipFill>
                  <a:blip r:embed="rId4">
                    <a:extLst>
                      <a:ext uri="{96DAC541-7B7A-43D3-8B79-37D633B846F1}">
                        <asvg:svgBlip xmlns:asvg="http://schemas.microsoft.com/office/drawing/2016/SVG/main" r:embed="rId5"/>
                      </a:ext>
                    </a:extLst>
                  </a:blip>
                  <a:stretch>
                    <a:fillRect/>
                  </a:stretch>
                </pic:blipFill>
                <pic:spPr bwMode="auto">
                  <a:xfrm>
                    <a:off x="0" y="0"/>
                    <a:ext cx="7558560" cy="109224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NoBorders"/>
      <w:tblW w:w="10149" w:type="dxa"/>
      <w:tblLook w:val="04A0" w:firstRow="1" w:lastRow="0" w:firstColumn="1" w:lastColumn="0" w:noHBand="0" w:noVBand="1"/>
    </w:tblPr>
    <w:tblGrid>
      <w:gridCol w:w="4504"/>
      <w:gridCol w:w="5645"/>
    </w:tblGrid>
    <w:tr w:rsidR="00346472" w:rsidRPr="00C9759C" w14:paraId="27F32C7C" w14:textId="77777777" w:rsidTr="00C9759C">
      <w:trPr>
        <w:cantSplit/>
        <w:trHeight w:val="856"/>
      </w:trPr>
      <w:tc>
        <w:tcPr>
          <w:tcW w:w="4530" w:type="dxa"/>
        </w:tcPr>
        <w:p w14:paraId="5FCAFEFF" w14:textId="77777777" w:rsidR="00346472" w:rsidRDefault="00346472" w:rsidP="00346472">
          <w:pPr>
            <w:pStyle w:val="Footer"/>
            <w:rPr>
              <w:b w:val="0"/>
              <w:color w:val="6F7378"/>
              <w:sz w:val="10"/>
              <w:szCs w:val="10"/>
            </w:rPr>
          </w:pPr>
        </w:p>
      </w:tc>
      <w:tc>
        <w:tcPr>
          <w:tcW w:w="5676" w:type="dxa"/>
          <w:shd w:val="clear" w:color="auto" w:fill="auto"/>
          <w:textDirection w:val="btLr"/>
          <w:vAlign w:val="bottom"/>
        </w:tcPr>
        <w:p w14:paraId="09A55D26" w14:textId="2AD42A95" w:rsidR="00346472" w:rsidRPr="00C9759C" w:rsidRDefault="00346472" w:rsidP="00C9759C">
          <w:pPr>
            <w:pStyle w:val="Jobnumber"/>
          </w:pPr>
          <w:r w:rsidRPr="00C9759C">
            <w:sym w:font="Wingdings" w:char="F06E"/>
          </w:r>
          <w:r w:rsidRPr="00C9759C">
            <w:t xml:space="preserve"> </w:t>
          </w:r>
          <w:sdt>
            <w:sdtPr>
              <w:alias w:val="Job No."/>
              <w:tag w:val="Category"/>
              <w:id w:val="1125736446"/>
              <w:placeholder>
                <w:docPart w:val="D59B888B9E6844898B8E99159EEAF93C"/>
              </w:placeholder>
              <w:dataBinding w:prefixMappings="xmlns:ns0='http://purl.org/dc/elements/1.1/' xmlns:ns1='http://schemas.openxmlformats.org/package/2006/metadata/core-properties' " w:xpath="/ns1:coreProperties[1]/ns1:category[1]" w:storeItemID="{6C3C8BC8-F283-45AE-878A-BAB7291924A1}"/>
              <w:text/>
            </w:sdtPr>
            <w:sdtEndPr/>
            <w:sdtContent>
              <w:r w:rsidR="007627B9">
                <w:t>231338</w:t>
              </w:r>
            </w:sdtContent>
          </w:sdt>
        </w:p>
      </w:tc>
    </w:tr>
    <w:tr w:rsidR="00346472" w14:paraId="5045DE24" w14:textId="77777777" w:rsidTr="00346472">
      <w:trPr>
        <w:trHeight w:val="532"/>
      </w:trPr>
      <w:tc>
        <w:tcPr>
          <w:tcW w:w="4530" w:type="dxa"/>
        </w:tcPr>
        <w:p w14:paraId="36FE54EF" w14:textId="77777777" w:rsidR="00346472" w:rsidRDefault="00346472" w:rsidP="00346472">
          <w:pPr>
            <w:pStyle w:val="Footer"/>
            <w:rPr>
              <w:b w:val="0"/>
              <w:color w:val="6F7378"/>
              <w:sz w:val="10"/>
              <w:szCs w:val="10"/>
            </w:rPr>
          </w:pPr>
        </w:p>
      </w:tc>
      <w:tc>
        <w:tcPr>
          <w:tcW w:w="5676" w:type="dxa"/>
        </w:tcPr>
        <w:p w14:paraId="560D1E07" w14:textId="77777777" w:rsidR="00346472" w:rsidRDefault="00346472" w:rsidP="00346472">
          <w:pPr>
            <w:pStyle w:val="Footer"/>
            <w:rPr>
              <w:b w:val="0"/>
              <w:color w:val="6F7378"/>
              <w:sz w:val="10"/>
              <w:szCs w:val="10"/>
            </w:rPr>
          </w:pPr>
        </w:p>
      </w:tc>
    </w:tr>
  </w:tbl>
  <w:p w14:paraId="2367DEA0" w14:textId="77777777" w:rsidR="00A510A2" w:rsidRPr="00346472" w:rsidRDefault="00A510A2" w:rsidP="00346472">
    <w:pPr>
      <w:pStyle w:val="Footer"/>
      <w:rPr>
        <w:b w:val="0"/>
        <w:color w:val="6F7378"/>
        <w:sz w:val="10"/>
        <w:szCs w:val="10"/>
      </w:rPr>
    </w:pPr>
    <w:r w:rsidRPr="00346472">
      <w:rPr>
        <w:b w:val="0"/>
        <w:noProof/>
        <w:color w:val="6F7378"/>
        <w:sz w:val="10"/>
        <w:szCs w:val="10"/>
      </w:rPr>
      <w:drawing>
        <wp:anchor distT="0" distB="0" distL="114300" distR="114300" simplePos="0" relativeHeight="251659264" behindDoc="1" locked="0" layoutInCell="1" allowOverlap="1" wp14:anchorId="67D13D70" wp14:editId="612ECE4C">
          <wp:simplePos x="898543" y="9297281"/>
          <wp:positionH relativeFrom="page">
            <wp:align>left</wp:align>
          </wp:positionH>
          <wp:positionV relativeFrom="page">
            <wp:align>bottom</wp:align>
          </wp:positionV>
          <wp:extent cx="7574400" cy="11268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950" w:type="pct"/>
      <w:tblInd w:w="-851" w:type="dxa"/>
      <w:tblCellMar>
        <w:left w:w="0" w:type="dxa"/>
        <w:right w:w="0" w:type="dxa"/>
      </w:tblCellMar>
      <w:tblLook w:val="0600" w:firstRow="0" w:lastRow="0" w:firstColumn="0" w:lastColumn="0" w:noHBand="1" w:noVBand="1"/>
    </w:tblPr>
    <w:tblGrid>
      <w:gridCol w:w="5396"/>
      <w:gridCol w:w="5397"/>
    </w:tblGrid>
    <w:tr w:rsidR="00B64090" w14:paraId="5A3F4638" w14:textId="77777777" w:rsidTr="00B64090">
      <w:tc>
        <w:tcPr>
          <w:tcW w:w="2500" w:type="pct"/>
          <w:noWrap/>
          <w:hideMark/>
        </w:tcPr>
        <w:p w14:paraId="09A30993" w14:textId="52402DA6" w:rsidR="00B64090" w:rsidRPr="002E6121" w:rsidRDefault="00E44AD7" w:rsidP="00B64090">
          <w:pPr>
            <w:pStyle w:val="Footer"/>
          </w:pPr>
          <w:sdt>
            <w:sdtPr>
              <w:alias w:val="Document Title"/>
              <w:tag w:val="DocumentTitle"/>
              <w:id w:val="2045249923"/>
              <w:placeholder>
                <w:docPart w:val="09476115319E439FB1DB4A16DBA9846F"/>
              </w:placeholder>
              <w:dataBinding w:prefixMappings="xmlns:ns0='http://QCAA.qld.edu.au' " w:xpath="/ns0:QCAA[1]/ns0:DocumentTitle[1]" w:storeItemID="{029BFAC3-A859-40E3-910E-708531540F3D}"/>
              <w:text/>
            </w:sdtPr>
            <w:sdtEndPr/>
            <w:sdtContent>
              <w:r w:rsidR="004E2C99">
                <w:t xml:space="preserve">Junior secondary academic integrity toolkit </w:t>
              </w:r>
            </w:sdtContent>
          </w:sdt>
        </w:p>
        <w:sdt>
          <w:sdtPr>
            <w:rPr>
              <w:iCs/>
            </w:rPr>
            <w:alias w:val="Document Subtitle"/>
            <w:tag w:val="DocumentSubtitle"/>
            <w:id w:val="-1400518435"/>
            <w:placeholder>
              <w:docPart w:val="7290DB5BA4D64F4EBC649146B8D7741B"/>
            </w:placeholder>
            <w:dataBinding w:prefixMappings="xmlns:ns0='http://QCAA.qld.edu.au' " w:xpath="/ns0:QCAA[1]/ns0:DocumentSubtitle[1]" w:storeItemID="{ECF99190-FDC9-4DC7-BF4D-418697363580}"/>
            <w:text/>
          </w:sdtPr>
          <w:sdtEndPr/>
          <w:sdtContent>
            <w:p w14:paraId="4EB2FB28" w14:textId="25002190" w:rsidR="00B64090" w:rsidRPr="00532847" w:rsidRDefault="007627B9" w:rsidP="00B64090">
              <w:pPr>
                <w:pStyle w:val="Footersubtitle"/>
                <w:rPr>
                  <w:iCs/>
                  <w:sz w:val="18"/>
                </w:rPr>
              </w:pPr>
              <w:r>
                <w:rPr>
                  <w:iCs/>
                </w:rPr>
                <w:t xml:space="preserve">Guidance for teachers </w:t>
              </w:r>
            </w:p>
          </w:sdtContent>
        </w:sdt>
      </w:tc>
      <w:tc>
        <w:tcPr>
          <w:tcW w:w="2500" w:type="pct"/>
          <w:hideMark/>
        </w:tcPr>
        <w:p w14:paraId="435A148F" w14:textId="77777777" w:rsidR="00B64090" w:rsidRDefault="00B64090" w:rsidP="00B64090">
          <w:pPr>
            <w:pStyle w:val="Footer"/>
            <w:jc w:val="right"/>
          </w:pPr>
          <w:r>
            <w:t>Queensland Curriculum &amp; Assessment Authority</w:t>
          </w:r>
        </w:p>
        <w:sdt>
          <w:sdtPr>
            <w:alias w:val="Publication Date"/>
            <w:tag w:val="DocumentDate"/>
            <w:id w:val="-1402664508"/>
            <w:placeholder>
              <w:docPart w:val="10672F3CCDBF45148B3544708F391971"/>
            </w:placeholder>
            <w:dataBinding w:prefixMappings="xmlns:ns0='http://QCAA.qld.edu.au' " w:xpath="/ns0:QCAA[1]/ns0:DocumentDate[1]" w:storeItemID="{029BFAC3-A859-40E3-910E-708531540F3D}"/>
            <w:date w:fullDate="2025-12-03T00:00:00Z">
              <w:dateFormat w:val="MMMM yyyy"/>
              <w:lid w:val="en-AU"/>
              <w:storeMappedDataAs w:val="dateTime"/>
              <w:calendar w:val="gregorian"/>
            </w:date>
          </w:sdtPr>
          <w:sdtEndPr/>
          <w:sdtContent>
            <w:p w14:paraId="71D3826B" w14:textId="52B123DD" w:rsidR="00B64090" w:rsidRDefault="00AD1864" w:rsidP="00B64090">
              <w:pPr>
                <w:pStyle w:val="Footersubtitle"/>
                <w:jc w:val="right"/>
              </w:pPr>
              <w:r>
                <w:t>December 2025</w:t>
              </w:r>
            </w:p>
          </w:sdtContent>
        </w:sdt>
      </w:tc>
    </w:tr>
    <w:tr w:rsidR="00B64090" w14:paraId="67C27D11" w14:textId="77777777" w:rsidTr="00B64090">
      <w:tc>
        <w:tcPr>
          <w:tcW w:w="5000" w:type="pct"/>
          <w:gridSpan w:val="2"/>
          <w:noWrap/>
          <w:vAlign w:val="center"/>
          <w:hideMark/>
        </w:tcPr>
        <w:sdt>
          <w:sdtPr>
            <w:rPr>
              <w:sz w:val="18"/>
            </w:rPr>
            <w:id w:val="377745927"/>
            <w:docPartObj>
              <w:docPartGallery w:val="Page Numbers (Top of Page)"/>
              <w:docPartUnique/>
            </w:docPartObj>
          </w:sdtPr>
          <w:sdtEndPr/>
          <w:sdtContent>
            <w:p w14:paraId="4875BC38" w14:textId="77777777" w:rsidR="00B64090" w:rsidRDefault="00B64090" w:rsidP="00B64090">
              <w:pPr>
                <w:pStyle w:val="Footer"/>
                <w:spacing w:line="240" w:lineRule="auto"/>
                <w:jc w:val="center"/>
                <w:rPr>
                  <w:sz w:val="18"/>
                </w:rPr>
              </w:pPr>
              <w:r>
                <w:rPr>
                  <w:b w:val="0"/>
                  <w:sz w:val="18"/>
                </w:rPr>
                <w:t xml:space="preserve">Page </w:t>
              </w:r>
              <w:r>
                <w:rPr>
                  <w:sz w:val="18"/>
                </w:rPr>
                <w:fldChar w:fldCharType="begin"/>
              </w:r>
              <w:r>
                <w:rPr>
                  <w:sz w:val="18"/>
                </w:rPr>
                <w:instrText xml:space="preserve"> PAGE </w:instrText>
              </w:r>
              <w:r>
                <w:rPr>
                  <w:sz w:val="18"/>
                </w:rPr>
                <w:fldChar w:fldCharType="separate"/>
              </w:r>
              <w:r w:rsidR="00B70044">
                <w:rPr>
                  <w:noProof/>
                  <w:sz w:val="18"/>
                </w:rPr>
                <w:t>2</w:t>
              </w:r>
              <w:r>
                <w:rPr>
                  <w:sz w:val="18"/>
                </w:rPr>
                <w:fldChar w:fldCharType="end"/>
              </w:r>
              <w:r>
                <w:rPr>
                  <w:b w:val="0"/>
                  <w:sz w:val="18"/>
                </w:rPr>
                <w:t xml:space="preserve"> of </w:t>
              </w:r>
              <w:r>
                <w:rPr>
                  <w:b w:val="0"/>
                  <w:sz w:val="18"/>
                </w:rPr>
                <w:fldChar w:fldCharType="begin"/>
              </w:r>
              <w:r>
                <w:rPr>
                  <w:b w:val="0"/>
                  <w:sz w:val="18"/>
                </w:rPr>
                <w:instrText xml:space="preserve"> NUMPAGES  </w:instrText>
              </w:r>
              <w:r>
                <w:rPr>
                  <w:b w:val="0"/>
                  <w:sz w:val="18"/>
                </w:rPr>
                <w:fldChar w:fldCharType="separate"/>
              </w:r>
              <w:r w:rsidR="00B70044">
                <w:rPr>
                  <w:b w:val="0"/>
                  <w:noProof/>
                  <w:sz w:val="18"/>
                </w:rPr>
                <w:t>2</w:t>
              </w:r>
              <w:r>
                <w:rPr>
                  <w:b w:val="0"/>
                  <w:sz w:val="18"/>
                </w:rPr>
                <w:fldChar w:fldCharType="end"/>
              </w:r>
            </w:p>
          </w:sdtContent>
        </w:sdt>
      </w:tc>
    </w:tr>
  </w:tbl>
  <w:p w14:paraId="2B44F561" w14:textId="77777777" w:rsidR="00B64090" w:rsidRDefault="00B64090" w:rsidP="00B64090">
    <w:pPr>
      <w:pStyle w:val="Smallspa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0272C" w14:textId="77777777" w:rsidR="007627B9" w:rsidRPr="001B4733" w:rsidRDefault="007627B9" w:rsidP="001B4733">
      <w:pPr>
        <w:rPr>
          <w:color w:val="D22730" w:themeColor="text2"/>
        </w:rPr>
      </w:pPr>
      <w:r w:rsidRPr="001B4733">
        <w:rPr>
          <w:color w:val="D22730" w:themeColor="text2"/>
        </w:rPr>
        <w:continuationSeparator/>
      </w:r>
    </w:p>
    <w:p w14:paraId="095B915D" w14:textId="77777777" w:rsidR="007627B9" w:rsidRPr="001B4733" w:rsidRDefault="007627B9">
      <w:pPr>
        <w:rPr>
          <w:sz w:val="4"/>
          <w:szCs w:val="4"/>
        </w:rPr>
      </w:pPr>
    </w:p>
  </w:footnote>
  <w:footnote w:type="continuationSeparator" w:id="0">
    <w:p w14:paraId="09E22C46" w14:textId="77777777" w:rsidR="007627B9" w:rsidRPr="001B4733" w:rsidRDefault="007627B9" w:rsidP="00185154">
      <w:pPr>
        <w:rPr>
          <w:color w:val="D22730" w:themeColor="text2"/>
        </w:rPr>
      </w:pPr>
      <w:r w:rsidRPr="001B4733">
        <w:rPr>
          <w:color w:val="D22730" w:themeColor="text2"/>
        </w:rPr>
        <w:continuationSeparator/>
      </w:r>
    </w:p>
    <w:p w14:paraId="44C934B3" w14:textId="77777777" w:rsidR="007627B9" w:rsidRPr="001B4733" w:rsidRDefault="007627B9">
      <w:pPr>
        <w:rPr>
          <w:sz w:val="4"/>
          <w:szCs w:val="4"/>
        </w:rPr>
      </w:pPr>
    </w:p>
  </w:footnote>
  <w:footnote w:type="continuationNotice" w:id="1">
    <w:p w14:paraId="33A31BA9" w14:textId="77777777" w:rsidR="007627B9" w:rsidRPr="001B4733" w:rsidRDefault="007627B9">
      <w:pPr>
        <w:rPr>
          <w:sz w:val="4"/>
          <w:szCs w:val="4"/>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634DD"/>
    <w:multiLevelType w:val="multilevel"/>
    <w:tmpl w:val="90A0C4BA"/>
    <w:styleLink w:val="ListGroupListNumber"/>
    <w:lvl w:ilvl="0">
      <w:start w:val="1"/>
      <w:numFmt w:val="decimal"/>
      <w:pStyle w:val="ListNumber"/>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2DB476F"/>
    <w:multiLevelType w:val="multilevel"/>
    <w:tmpl w:val="A188459C"/>
    <w:styleLink w:val="ListGroup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color w:val="666666"/>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suff w:val="nothing"/>
      <w:lvlText w:val=""/>
      <w:lvlJc w:val="left"/>
      <w:pPr>
        <w:ind w:left="0"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15325557"/>
    <w:multiLevelType w:val="multilevel"/>
    <w:tmpl w:val="B6D4764C"/>
    <w:lvl w:ilvl="0">
      <w:start w:val="1"/>
      <w:numFmt w:val="decimal"/>
      <w:lvlText w:val="%1."/>
      <w:lvlJc w:val="left"/>
      <w:pPr>
        <w:tabs>
          <w:tab w:val="num" w:pos="425"/>
        </w:tabs>
        <w:ind w:left="425" w:hanging="425"/>
      </w:pPr>
      <w:rPr>
        <w:rFonts w:asciiTheme="minorHAnsi" w:hAnsiTheme="minorHAnsi" w:hint="default"/>
        <w:b w:val="0"/>
        <w:i w:val="0"/>
        <w:caps w:val="0"/>
        <w:strike w:val="0"/>
        <w:dstrike w:val="0"/>
        <w:vanish w:val="0"/>
        <w:color w:val="auto"/>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850"/>
        </w:tabs>
        <w:ind w:left="850" w:hanging="425"/>
      </w:pPr>
      <w:rPr>
        <w:rFonts w:asciiTheme="minorHAnsi" w:hAnsiTheme="minorHAnsi" w:hint="default"/>
        <w:b w:val="0"/>
        <w:i w:val="0"/>
        <w:color w:val="auto"/>
        <w:sz w:val="21"/>
      </w:rPr>
    </w:lvl>
    <w:lvl w:ilvl="2">
      <w:start w:val="1"/>
      <w:numFmt w:val="lowerRoman"/>
      <w:lvlText w:val="%3."/>
      <w:lvlJc w:val="left"/>
      <w:pPr>
        <w:tabs>
          <w:tab w:val="num" w:pos="1275"/>
        </w:tabs>
        <w:ind w:left="1275" w:hanging="425"/>
      </w:pPr>
      <w:rPr>
        <w:rFonts w:asciiTheme="minorHAnsi" w:hAnsiTheme="minorHAnsi" w:hint="default"/>
        <w:b w:val="0"/>
        <w:i w:val="0"/>
        <w:color w:val="auto"/>
        <w:sz w:val="21"/>
      </w:rPr>
    </w:lvl>
    <w:lvl w:ilvl="3">
      <w:start w:val="1"/>
      <w:numFmt w:val="upperLetter"/>
      <w:pStyle w:val="ListNumber4"/>
      <w:lvlText w:val="%4."/>
      <w:lvlJc w:val="left"/>
      <w:pPr>
        <w:tabs>
          <w:tab w:val="num" w:pos="1700"/>
        </w:tabs>
        <w:ind w:left="1700" w:hanging="425"/>
      </w:pPr>
      <w:rPr>
        <w:rFonts w:asciiTheme="minorHAnsi" w:hAnsiTheme="minorHAnsi" w:hint="default"/>
        <w:b w:val="0"/>
        <w:i w:val="0"/>
        <w:color w:val="auto"/>
        <w:sz w:val="21"/>
      </w:rPr>
    </w:lvl>
    <w:lvl w:ilvl="4">
      <w:start w:val="1"/>
      <w:numFmt w:val="upperRoman"/>
      <w:pStyle w:val="ListNumber5"/>
      <w:lvlText w:val="%5."/>
      <w:lvlJc w:val="left"/>
      <w:pPr>
        <w:tabs>
          <w:tab w:val="num" w:pos="2125"/>
        </w:tabs>
        <w:ind w:left="2125" w:hanging="425"/>
      </w:pPr>
      <w:rPr>
        <w:rFonts w:asciiTheme="minorHAnsi" w:hAnsiTheme="minorHAnsi" w:hint="default"/>
        <w:b w:val="0"/>
        <w:i w:val="0"/>
        <w:color w:val="auto"/>
        <w:sz w:val="21"/>
      </w:rPr>
    </w:lvl>
    <w:lvl w:ilvl="5">
      <w:start w:val="1"/>
      <w:numFmt w:val="decimal"/>
      <w:pStyle w:val="ListNumber6"/>
      <w:lvlText w:val="%6."/>
      <w:lvlJc w:val="left"/>
      <w:pPr>
        <w:tabs>
          <w:tab w:val="num" w:pos="2550"/>
        </w:tabs>
        <w:ind w:left="2550" w:hanging="425"/>
      </w:pPr>
      <w:rPr>
        <w:rFonts w:asciiTheme="minorHAnsi" w:hAnsiTheme="minorHAnsi" w:hint="default"/>
        <w:b w:val="0"/>
        <w:i w:val="0"/>
        <w:color w:val="auto"/>
        <w:sz w:val="21"/>
      </w:rPr>
    </w:lvl>
    <w:lvl w:ilvl="6">
      <w:start w:val="1"/>
      <w:numFmt w:val="none"/>
      <w:suff w:val="nothing"/>
      <w:lvlText w:val="%7"/>
      <w:lvlJc w:val="left"/>
      <w:pPr>
        <w:ind w:left="2975" w:hanging="425"/>
      </w:pPr>
      <w:rPr>
        <w:rFonts w:hint="default"/>
        <w:color w:val="E1001A"/>
      </w:rPr>
    </w:lvl>
    <w:lvl w:ilvl="7">
      <w:start w:val="1"/>
      <w:numFmt w:val="none"/>
      <w:suff w:val="nothing"/>
      <w:lvlText w:val="%8"/>
      <w:lvlJc w:val="left"/>
      <w:pPr>
        <w:ind w:left="3400" w:hanging="425"/>
      </w:pPr>
      <w:rPr>
        <w:rFonts w:hint="default"/>
        <w:color w:val="E1001A"/>
        <w:sz w:val="20"/>
      </w:rPr>
    </w:lvl>
    <w:lvl w:ilvl="8">
      <w:start w:val="1"/>
      <w:numFmt w:val="none"/>
      <w:suff w:val="nothing"/>
      <w:lvlText w:val="%9"/>
      <w:lvlJc w:val="left"/>
      <w:pPr>
        <w:ind w:left="3825" w:hanging="425"/>
      </w:pPr>
      <w:rPr>
        <w:rFonts w:hint="default"/>
        <w:color w:val="E1001A"/>
      </w:rPr>
    </w:lvl>
  </w:abstractNum>
  <w:abstractNum w:abstractNumId="3" w15:restartNumberingAfterBreak="0">
    <w:nsid w:val="19D64AA4"/>
    <w:multiLevelType w:val="multilevel"/>
    <w:tmpl w:val="07F81A8C"/>
    <w:styleLink w:val="ListGroupListBullets"/>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8"/>
        </w:tabs>
        <w:ind w:left="568" w:hanging="284"/>
      </w:pPr>
      <w:rPr>
        <w:rFonts w:ascii="Courier New" w:hAnsi="Courier New" w:hint="default"/>
      </w:rPr>
    </w:lvl>
    <w:lvl w:ilvl="2">
      <w:start w:val="1"/>
      <w:numFmt w:val="bullet"/>
      <w:pStyle w:val="ListBullet3"/>
      <w:lvlText w:val=""/>
      <w:lvlJc w:val="left"/>
      <w:pPr>
        <w:tabs>
          <w:tab w:val="num" w:pos="852"/>
        </w:tabs>
        <w:ind w:left="852" w:hanging="284"/>
      </w:pPr>
      <w:rPr>
        <w:rFonts w:ascii="Wingdings" w:hAnsi="Wingdings" w:hint="default"/>
      </w:rPr>
    </w:lvl>
    <w:lvl w:ilvl="3">
      <w:start w:val="1"/>
      <w:numFmt w:val="bullet"/>
      <w:pStyle w:val="ListBullet4"/>
      <w:lvlText w:val="o"/>
      <w:lvlJc w:val="left"/>
      <w:pPr>
        <w:tabs>
          <w:tab w:val="num" w:pos="851"/>
        </w:tabs>
        <w:ind w:left="1136" w:hanging="284"/>
      </w:pPr>
      <w:rPr>
        <w:rFonts w:ascii="Courier New" w:hAnsi="Courier New" w:hint="default"/>
      </w:rPr>
    </w:lvl>
    <w:lvl w:ilvl="4">
      <w:start w:val="1"/>
      <w:numFmt w:val="none"/>
      <w:lvlText w:val="%5"/>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4" w15:restartNumberingAfterBreak="0">
    <w:nsid w:val="1BC04509"/>
    <w:multiLevelType w:val="multilevel"/>
    <w:tmpl w:val="19EA6812"/>
    <w:lvl w:ilvl="0">
      <w:start w:val="1"/>
      <w:numFmt w:val="bullet"/>
      <w:lvlText w:val=""/>
      <w:lvlJc w:val="left"/>
      <w:pPr>
        <w:tabs>
          <w:tab w:val="num" w:pos="284"/>
        </w:tabs>
        <w:ind w:left="284" w:hanging="284"/>
      </w:pPr>
      <w:rPr>
        <w:rFonts w:ascii="Symbol" w:hAnsi="Symbol" w:hint="default"/>
        <w:b w:val="0"/>
        <w:i w:val="0"/>
        <w:color w:val="auto"/>
        <w:sz w:val="21"/>
        <w:szCs w:val="20"/>
      </w:rPr>
    </w:lvl>
    <w:lvl w:ilvl="1">
      <w:start w:val="1"/>
      <w:numFmt w:val="bullet"/>
      <w:lvlText w:val="–"/>
      <w:lvlJc w:val="left"/>
      <w:pPr>
        <w:tabs>
          <w:tab w:val="num" w:pos="568"/>
        </w:tabs>
        <w:ind w:left="568" w:hanging="284"/>
      </w:pPr>
      <w:rPr>
        <w:rFonts w:asciiTheme="minorHAnsi" w:hAnsiTheme="minorHAnsi" w:hint="default"/>
        <w:caps w:val="0"/>
        <w:strike w:val="0"/>
        <w:dstrike w:val="0"/>
        <w:vanish w:val="0"/>
        <w:color w:val="auto"/>
        <w:sz w:val="21"/>
        <w:u w:val="none"/>
        <w:vertAlign w:val="baseline"/>
      </w:rPr>
    </w:lvl>
    <w:lvl w:ilvl="2">
      <w:start w:val="1"/>
      <w:numFmt w:val="bullet"/>
      <w:lvlText w:val=""/>
      <w:lvlJc w:val="left"/>
      <w:pPr>
        <w:tabs>
          <w:tab w:val="num" w:pos="852"/>
        </w:tabs>
        <w:ind w:left="852" w:hanging="284"/>
      </w:pPr>
      <w:rPr>
        <w:rFonts w:ascii="Symbol" w:hAnsi="Symbol" w:hint="default"/>
        <w:color w:val="auto"/>
        <w:sz w:val="21"/>
      </w:rPr>
    </w:lvl>
    <w:lvl w:ilvl="3">
      <w:start w:val="1"/>
      <w:numFmt w:val="bullet"/>
      <w:lvlText w:val="–"/>
      <w:lvlJc w:val="left"/>
      <w:pPr>
        <w:tabs>
          <w:tab w:val="num" w:pos="1136"/>
        </w:tabs>
        <w:ind w:left="1136" w:hanging="284"/>
      </w:pPr>
      <w:rPr>
        <w:rFonts w:asciiTheme="minorHAnsi" w:hAnsiTheme="minorHAnsi" w:hint="default"/>
        <w:caps w:val="0"/>
        <w:strike w:val="0"/>
        <w:dstrike w:val="0"/>
        <w:vanish w:val="0"/>
        <w:color w:val="auto"/>
        <w:sz w:val="21"/>
        <w:u w:val="none"/>
        <w:vertAlign w:val="baseline"/>
      </w:rPr>
    </w:lvl>
    <w:lvl w:ilvl="4">
      <w:start w:val="1"/>
      <w:numFmt w:val="bullet"/>
      <w:pStyle w:val="ListBullet5"/>
      <w:lvlText w:val=""/>
      <w:lvlJc w:val="left"/>
      <w:pPr>
        <w:tabs>
          <w:tab w:val="num" w:pos="1420"/>
        </w:tabs>
        <w:ind w:left="1420" w:hanging="284"/>
      </w:pPr>
      <w:rPr>
        <w:rFonts w:ascii="Symbol" w:hAnsi="Symbol" w:hint="default"/>
        <w:color w:val="auto"/>
        <w:sz w:val="21"/>
      </w:rPr>
    </w:lvl>
    <w:lvl w:ilvl="5">
      <w:start w:val="1"/>
      <w:numFmt w:val="bullet"/>
      <w:pStyle w:val="ListBullet6"/>
      <w:lvlText w:val="–"/>
      <w:lvlJc w:val="left"/>
      <w:pPr>
        <w:tabs>
          <w:tab w:val="num" w:pos="1704"/>
        </w:tabs>
        <w:ind w:left="1704" w:hanging="284"/>
      </w:pPr>
      <w:rPr>
        <w:rFonts w:asciiTheme="minorHAnsi" w:hAnsiTheme="minorHAnsi" w:cs="Times New Roman" w:hint="default"/>
        <w:caps w:val="0"/>
        <w:strike w:val="0"/>
        <w:dstrike w:val="0"/>
        <w:vanish w:val="0"/>
        <w:color w:val="auto"/>
        <w:sz w:val="21"/>
        <w:u w:val="none"/>
        <w:vertAlign w:val="baseline"/>
      </w:rPr>
    </w:lvl>
    <w:lvl w:ilvl="6">
      <w:start w:val="1"/>
      <w:numFmt w:val="none"/>
      <w:suff w:val="nothing"/>
      <w:lvlText w:val=""/>
      <w:lvlJc w:val="left"/>
      <w:pPr>
        <w:ind w:left="1988" w:hanging="284"/>
      </w:pPr>
      <w:rPr>
        <w:rFonts w:hint="default"/>
        <w:color w:val="auto"/>
        <w:sz w:val="20"/>
      </w:rPr>
    </w:lvl>
    <w:lvl w:ilvl="7">
      <w:start w:val="1"/>
      <w:numFmt w:val="none"/>
      <w:suff w:val="nothing"/>
      <w:lvlText w:val="%8"/>
      <w:lvlJc w:val="left"/>
      <w:pPr>
        <w:ind w:left="2272" w:hanging="284"/>
      </w:pPr>
      <w:rPr>
        <w:rFonts w:hint="default"/>
        <w:color w:val="000000"/>
        <w:sz w:val="20"/>
      </w:rPr>
    </w:lvl>
    <w:lvl w:ilvl="8">
      <w:start w:val="1"/>
      <w:numFmt w:val="none"/>
      <w:suff w:val="nothing"/>
      <w:lvlText w:val=""/>
      <w:lvlJc w:val="left"/>
      <w:pPr>
        <w:ind w:left="2556" w:hanging="284"/>
      </w:pPr>
      <w:rPr>
        <w:rFonts w:hint="default"/>
      </w:rPr>
    </w:lvl>
  </w:abstractNum>
  <w:abstractNum w:abstractNumId="5" w15:restartNumberingAfterBreak="0">
    <w:nsid w:val="1F0A7C35"/>
    <w:multiLevelType w:val="multilevel"/>
    <w:tmpl w:val="B596C812"/>
    <w:lvl w:ilvl="0">
      <w:start w:val="1"/>
      <w:numFmt w:val="decimal"/>
      <w:lvlText w:val="%1."/>
      <w:lvlJc w:val="left"/>
      <w:pPr>
        <w:tabs>
          <w:tab w:val="num" w:pos="227"/>
        </w:tabs>
        <w:ind w:left="227" w:hanging="227"/>
      </w:pPr>
      <w:rPr>
        <w:rFonts w:asciiTheme="minorHAnsi" w:hAnsiTheme="minorHAnsi" w:hint="default"/>
        <w:sz w:val="19"/>
      </w:rPr>
    </w:lvl>
    <w:lvl w:ilvl="1">
      <w:start w:val="1"/>
      <w:numFmt w:val="lowerLetter"/>
      <w:lvlText w:val="%2."/>
      <w:lvlJc w:val="left"/>
      <w:pPr>
        <w:tabs>
          <w:tab w:val="num" w:pos="454"/>
        </w:tabs>
        <w:ind w:left="454" w:hanging="227"/>
      </w:pPr>
      <w:rPr>
        <w:rFonts w:asciiTheme="minorHAnsi" w:hAnsiTheme="minorHAnsi" w:hint="default"/>
        <w:sz w:val="19"/>
      </w:rPr>
    </w:lvl>
    <w:lvl w:ilvl="2">
      <w:start w:val="1"/>
      <w:numFmt w:val="lowerRoman"/>
      <w:lvlText w:val="%3."/>
      <w:lvlJc w:val="left"/>
      <w:pPr>
        <w:tabs>
          <w:tab w:val="num" w:pos="680"/>
        </w:tabs>
        <w:ind w:left="680" w:hanging="226"/>
      </w:pPr>
      <w:rPr>
        <w:rFonts w:asciiTheme="minorHAnsi" w:hAnsiTheme="minorHAnsi" w:hint="default"/>
        <w:sz w:val="19"/>
      </w:rPr>
    </w:lvl>
    <w:lvl w:ilvl="3">
      <w:start w:val="1"/>
      <w:numFmt w:val="none"/>
      <w:lvlText w:val="%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245221A9"/>
    <w:multiLevelType w:val="multilevel"/>
    <w:tmpl w:val="F4FC095C"/>
    <w:styleLink w:val="ListGroupTableBullets"/>
    <w:lvl w:ilvl="0">
      <w:start w:val="1"/>
      <w:numFmt w:val="bullet"/>
      <w:pStyle w:val="TableBullet"/>
      <w:lvlText w:val=""/>
      <w:lvlJc w:val="left"/>
      <w:pPr>
        <w:tabs>
          <w:tab w:val="num" w:pos="284"/>
        </w:tabs>
        <w:ind w:left="284" w:hanging="171"/>
      </w:pPr>
      <w:rPr>
        <w:rFonts w:ascii="Symbol" w:hAnsi="Symbol" w:hint="default"/>
      </w:rPr>
    </w:lvl>
    <w:lvl w:ilvl="1">
      <w:start w:val="1"/>
      <w:numFmt w:val="bullet"/>
      <w:pStyle w:val="TableBullet2"/>
      <w:lvlText w:val="-"/>
      <w:lvlJc w:val="left"/>
      <w:pPr>
        <w:tabs>
          <w:tab w:val="num" w:pos="284"/>
        </w:tabs>
        <w:ind w:left="454" w:hanging="170"/>
      </w:pPr>
      <w:rPr>
        <w:rFonts w:ascii="Courier New" w:hAnsi="Courier New" w:hint="default"/>
      </w:rPr>
    </w:lvl>
    <w:lvl w:ilvl="2">
      <w:start w:val="1"/>
      <w:numFmt w:val="bullet"/>
      <w:pStyle w:val="TableBullet3"/>
      <w:lvlText w:val=""/>
      <w:lvlJc w:val="left"/>
      <w:pPr>
        <w:tabs>
          <w:tab w:val="num" w:pos="624"/>
        </w:tabs>
        <w:ind w:left="624" w:hanging="170"/>
      </w:pPr>
      <w:rPr>
        <w:rFonts w:ascii="Wingdings" w:hAnsi="Wingdings" w:hint="default"/>
      </w:rPr>
    </w:lvl>
    <w:lvl w:ilvl="3">
      <w:start w:val="1"/>
      <w:numFmt w:val="bullet"/>
      <w:pStyle w:val="TableBullet4"/>
      <w:lvlText w:val="o"/>
      <w:lvlJc w:val="left"/>
      <w:pPr>
        <w:tabs>
          <w:tab w:val="num" w:pos="794"/>
        </w:tabs>
        <w:ind w:left="794" w:hanging="170"/>
      </w:pPr>
      <w:rPr>
        <w:rFonts w:ascii="Courier New" w:hAnsi="Courier New" w:hint="default"/>
        <w:sz w:val="16"/>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326F0627"/>
    <w:multiLevelType w:val="multilevel"/>
    <w:tmpl w:val="3FDEA7A8"/>
    <w:styleLink w:val="ListWriterInstructions"/>
    <w:lvl w:ilvl="0">
      <w:start w:val="1"/>
      <w:numFmt w:val="none"/>
      <w:suff w:val="nothing"/>
      <w:lvlText w:val=""/>
      <w:lvlJc w:val="left"/>
      <w:pPr>
        <w:ind w:left="0" w:firstLine="0"/>
      </w:pPr>
      <w:rPr>
        <w:rFonts w:hint="default"/>
      </w:rPr>
    </w:lvl>
    <w:lvl w:ilvl="1">
      <w:start w:val="1"/>
      <w:numFmt w:val="bullet"/>
      <w:pStyle w:val="Instructiontowritersbullet"/>
      <w:lvlText w:val=""/>
      <w:lvlJc w:val="left"/>
      <w:pPr>
        <w:tabs>
          <w:tab w:val="num" w:pos="284"/>
        </w:tabs>
        <w:ind w:left="284" w:hanging="284"/>
      </w:pPr>
      <w:rPr>
        <w:rFonts w:ascii="Symbol" w:hAnsi="Symbol" w:hint="default"/>
      </w:rPr>
    </w:lvl>
    <w:lvl w:ilvl="2">
      <w:start w:val="1"/>
      <w:numFmt w:val="decimal"/>
      <w:lvlText w:val="%3."/>
      <w:lvlJc w:val="left"/>
      <w:pPr>
        <w:tabs>
          <w:tab w:val="num" w:pos="284"/>
        </w:tabs>
        <w:ind w:left="284" w:hanging="284"/>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32790B4B"/>
    <w:multiLevelType w:val="multilevel"/>
    <w:tmpl w:val="A188459C"/>
    <w:numStyleLink w:val="ListGroupHeadings"/>
  </w:abstractNum>
  <w:abstractNum w:abstractNumId="9" w15:restartNumberingAfterBreak="0">
    <w:nsid w:val="3521034A"/>
    <w:multiLevelType w:val="multilevel"/>
    <w:tmpl w:val="E566FE3A"/>
    <w:numStyleLink w:val="ListGroupTableNumber"/>
  </w:abstractNum>
  <w:abstractNum w:abstractNumId="10" w15:restartNumberingAfterBreak="0">
    <w:nsid w:val="49754D75"/>
    <w:multiLevelType w:val="multilevel"/>
    <w:tmpl w:val="1B92F0E4"/>
    <w:styleLink w:val="ListGroupListNumberBullets"/>
    <w:lvl w:ilvl="0">
      <w:start w:val="1"/>
      <w:numFmt w:val="bullet"/>
      <w:pStyle w:val="ListNumberbullet"/>
      <w:lvlText w:val=""/>
      <w:lvlJc w:val="left"/>
      <w:pPr>
        <w:tabs>
          <w:tab w:val="num" w:pos="680"/>
        </w:tabs>
        <w:ind w:left="680" w:hanging="283"/>
      </w:pPr>
      <w:rPr>
        <w:rFonts w:ascii="Symbol" w:hAnsi="Symbol" w:hint="default"/>
        <w:color w:val="auto"/>
      </w:rPr>
    </w:lvl>
    <w:lvl w:ilvl="1">
      <w:start w:val="1"/>
      <w:numFmt w:val="bullet"/>
      <w:pStyle w:val="ListNumberbullet2"/>
      <w:lvlText w:val="-"/>
      <w:lvlJc w:val="left"/>
      <w:pPr>
        <w:tabs>
          <w:tab w:val="num" w:pos="964"/>
        </w:tabs>
        <w:ind w:left="964" w:hanging="284"/>
      </w:pPr>
      <w:rPr>
        <w:rFonts w:ascii="Courier New" w:hAnsi="Courier New" w:hint="default"/>
        <w:color w:val="auto"/>
      </w:rPr>
    </w:lvl>
    <w:lvl w:ilvl="2">
      <w:start w:val="1"/>
      <w:numFmt w:val="none"/>
      <w:lvlText w:val=""/>
      <w:lvlJc w:val="left"/>
      <w:pPr>
        <w:tabs>
          <w:tab w:val="num" w:pos="964"/>
        </w:tabs>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4AAC7CAB"/>
    <w:multiLevelType w:val="multilevel"/>
    <w:tmpl w:val="1DDCDB54"/>
    <w:styleLink w:val="ListGroupLegalNoticeNumber"/>
    <w:lvl w:ilvl="0">
      <w:start w:val="1"/>
      <w:numFmt w:val="decimal"/>
      <w:pStyle w:val="Legalnoticenumber"/>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none"/>
      <w:lvlText w:val=""/>
      <w:lvlJc w:val="left"/>
      <w:pPr>
        <w:ind w:left="1360" w:hanging="340"/>
      </w:pPr>
      <w:rPr>
        <w:rFonts w:hint="default"/>
      </w:rPr>
    </w:lvl>
    <w:lvl w:ilvl="4">
      <w:start w:val="1"/>
      <w:numFmt w:val="none"/>
      <w:lvlText w:val=""/>
      <w:lvlJc w:val="left"/>
      <w:pPr>
        <w:ind w:left="1700" w:hanging="340"/>
      </w:pPr>
      <w:rPr>
        <w:rFonts w:hint="default"/>
      </w:rPr>
    </w:lvl>
    <w:lvl w:ilvl="5">
      <w:start w:val="1"/>
      <w:numFmt w:val="none"/>
      <w:lvlText w:val=""/>
      <w:lvlJc w:val="left"/>
      <w:pPr>
        <w:ind w:left="2040" w:hanging="340"/>
      </w:pPr>
      <w:rPr>
        <w:rFonts w:hint="default"/>
      </w:rPr>
    </w:lvl>
    <w:lvl w:ilvl="6">
      <w:start w:val="1"/>
      <w:numFmt w:val="none"/>
      <w:lvlText w:val="%7"/>
      <w:lvlJc w:val="left"/>
      <w:pPr>
        <w:ind w:left="2380" w:hanging="340"/>
      </w:pPr>
      <w:rPr>
        <w:rFonts w:hint="default"/>
      </w:rPr>
    </w:lvl>
    <w:lvl w:ilvl="7">
      <w:start w:val="1"/>
      <w:numFmt w:val="none"/>
      <w:lvlText w:val="%8"/>
      <w:lvlJc w:val="left"/>
      <w:pPr>
        <w:ind w:left="2720" w:hanging="340"/>
      </w:pPr>
      <w:rPr>
        <w:rFonts w:hint="default"/>
      </w:rPr>
    </w:lvl>
    <w:lvl w:ilvl="8">
      <w:start w:val="1"/>
      <w:numFmt w:val="none"/>
      <w:lvlText w:val="%9"/>
      <w:lvlJc w:val="left"/>
      <w:pPr>
        <w:ind w:left="3060" w:hanging="340"/>
      </w:pPr>
      <w:rPr>
        <w:rFonts w:hint="default"/>
      </w:rPr>
    </w:lvl>
  </w:abstractNum>
  <w:abstractNum w:abstractNumId="12" w15:restartNumberingAfterBreak="0">
    <w:nsid w:val="4C510D03"/>
    <w:multiLevelType w:val="multilevel"/>
    <w:tmpl w:val="E566FE3A"/>
    <w:styleLink w:val="ListGroupTableNumber"/>
    <w:lvl w:ilvl="0">
      <w:start w:val="1"/>
      <w:numFmt w:val="decimal"/>
      <w:pStyle w:val="TableNumber"/>
      <w:lvlText w:val="%1."/>
      <w:lvlJc w:val="left"/>
      <w:pPr>
        <w:tabs>
          <w:tab w:val="num" w:pos="340"/>
        </w:tabs>
        <w:ind w:left="340" w:hanging="227"/>
      </w:pPr>
      <w:rPr>
        <w:rFonts w:asciiTheme="minorHAnsi" w:hAnsiTheme="minorHAnsi" w:hint="default"/>
        <w:sz w:val="19"/>
      </w:rPr>
    </w:lvl>
    <w:lvl w:ilvl="1">
      <w:start w:val="1"/>
      <w:numFmt w:val="lowerLetter"/>
      <w:pStyle w:val="TableNumber2"/>
      <w:lvlText w:val="%2."/>
      <w:lvlJc w:val="left"/>
      <w:pPr>
        <w:tabs>
          <w:tab w:val="num" w:pos="567"/>
        </w:tabs>
        <w:ind w:left="567" w:hanging="227"/>
      </w:pPr>
      <w:rPr>
        <w:rFonts w:asciiTheme="minorHAnsi" w:hAnsiTheme="minorHAnsi" w:hint="default"/>
        <w:sz w:val="19"/>
      </w:rPr>
    </w:lvl>
    <w:lvl w:ilvl="2">
      <w:start w:val="1"/>
      <w:numFmt w:val="lowerRoman"/>
      <w:pStyle w:val="TableNumber3"/>
      <w:lvlText w:val="%3."/>
      <w:lvlJc w:val="left"/>
      <w:pPr>
        <w:tabs>
          <w:tab w:val="num" w:pos="794"/>
        </w:tabs>
        <w:ind w:left="794" w:hanging="227"/>
      </w:pPr>
      <w:rPr>
        <w:rFonts w:asciiTheme="minorHAnsi" w:hAnsiTheme="minorHAnsi" w:hint="default"/>
        <w:sz w:val="19"/>
      </w:rPr>
    </w:lvl>
    <w:lvl w:ilvl="3">
      <w:start w:val="1"/>
      <w:numFmt w:val="none"/>
      <w:lvlText w:val="%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7B512A8A"/>
    <w:multiLevelType w:val="multilevel"/>
    <w:tmpl w:val="1B8411DC"/>
    <w:lvl w:ilvl="0">
      <w:start w:val="1"/>
      <w:numFmt w:val="decimal"/>
      <w:lvlText w:val="%1"/>
      <w:lvlJc w:val="left"/>
      <w:pPr>
        <w:tabs>
          <w:tab w:val="num" w:pos="1134"/>
        </w:tabs>
        <w:ind w:left="1134" w:hanging="1134"/>
      </w:pPr>
      <w:rPr>
        <w:rFonts w:asciiTheme="majorHAnsi" w:hAnsiTheme="majorHAnsi" w:hint="default"/>
        <w:color w:val="auto"/>
      </w:rPr>
    </w:lvl>
    <w:lvl w:ilvl="1">
      <w:start w:val="1"/>
      <w:numFmt w:val="decimal"/>
      <w:lvlText w:val="%1.%2"/>
      <w:lvlJc w:val="left"/>
      <w:pPr>
        <w:tabs>
          <w:tab w:val="num" w:pos="1134"/>
        </w:tabs>
        <w:ind w:left="1134" w:hanging="1134"/>
      </w:pPr>
      <w:rPr>
        <w:rFonts w:asciiTheme="majorHAnsi" w:hAnsiTheme="majorHAnsi" w:hint="default"/>
        <w:color w:val="auto"/>
      </w:rPr>
    </w:lvl>
    <w:lvl w:ilvl="2">
      <w:start w:val="1"/>
      <w:numFmt w:val="decimal"/>
      <w:lvlText w:val="%1.%2.%3"/>
      <w:lvlJc w:val="left"/>
      <w:pPr>
        <w:tabs>
          <w:tab w:val="num" w:pos="1134"/>
        </w:tabs>
        <w:ind w:left="1134" w:hanging="1134"/>
      </w:pPr>
      <w:rPr>
        <w:rFonts w:asciiTheme="majorHAnsi" w:hAnsiTheme="majorHAnsi" w:hint="default"/>
        <w:color w:val="auto"/>
      </w:rPr>
    </w:lvl>
    <w:lvl w:ilvl="3">
      <w:start w:val="1"/>
      <w:numFmt w:val="decimal"/>
      <w:pStyle w:val="NoHeading4"/>
      <w:lvlText w:val="%1.%2.%3.%4"/>
      <w:lvlJc w:val="left"/>
      <w:pPr>
        <w:tabs>
          <w:tab w:val="num" w:pos="1134"/>
        </w:tabs>
        <w:ind w:left="1134" w:hanging="1134"/>
      </w:pPr>
      <w:rPr>
        <w:rFonts w:asciiTheme="majorHAnsi" w:hAnsiTheme="majorHAnsi" w:hint="default"/>
        <w:color w:val="auto"/>
        <w:sz w:val="20"/>
      </w:rPr>
    </w:lvl>
    <w:lvl w:ilvl="4">
      <w:start w:val="1"/>
      <w:numFmt w:val="decimal"/>
      <w:pStyle w:val="NoHeading5"/>
      <w:lvlText w:val="%1.%2.%3.%4.%5"/>
      <w:lvlJc w:val="left"/>
      <w:pPr>
        <w:tabs>
          <w:tab w:val="num" w:pos="1134"/>
        </w:tabs>
        <w:ind w:left="1134" w:hanging="1134"/>
      </w:pPr>
      <w:rPr>
        <w:rFonts w:asciiTheme="majorHAnsi" w:hAnsiTheme="majorHAnsi" w:hint="default"/>
        <w:color w:val="auto"/>
        <w:sz w:val="20"/>
      </w:rPr>
    </w:lvl>
    <w:lvl w:ilvl="5">
      <w:start w:val="1"/>
      <w:numFmt w:val="none"/>
      <w:lvlText w:val=""/>
      <w:lvlJc w:val="left"/>
      <w:pPr>
        <w:ind w:left="-32767"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space"/>
      <w:lvlText w:val=""/>
      <w:lvlJc w:val="left"/>
      <w:pPr>
        <w:ind w:left="0" w:firstLine="0"/>
      </w:pPr>
      <w:rPr>
        <w:rFonts w:hint="default"/>
      </w:rPr>
    </w:lvl>
  </w:abstractNum>
  <w:num w:numId="1" w16cid:durableId="527111813">
    <w:abstractNumId w:val="13"/>
  </w:num>
  <w:num w:numId="2" w16cid:durableId="1362125104">
    <w:abstractNumId w:val="0"/>
  </w:num>
  <w:num w:numId="3" w16cid:durableId="1076510854">
    <w:abstractNumId w:val="4"/>
  </w:num>
  <w:num w:numId="4" w16cid:durableId="1503929331">
    <w:abstractNumId w:val="6"/>
  </w:num>
  <w:num w:numId="5" w16cid:durableId="589583720">
    <w:abstractNumId w:val="5"/>
  </w:num>
  <w:num w:numId="6" w16cid:durableId="1162116063">
    <w:abstractNumId w:val="7"/>
  </w:num>
  <w:num w:numId="7" w16cid:durableId="618294273">
    <w:abstractNumId w:val="1"/>
  </w:num>
  <w:num w:numId="8" w16cid:durableId="1377895616">
    <w:abstractNumId w:val="8"/>
  </w:num>
  <w:num w:numId="9" w16cid:durableId="6943544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17779093">
    <w:abstractNumId w:val="11"/>
  </w:num>
  <w:num w:numId="11" w16cid:durableId="1853640756">
    <w:abstractNumId w:val="11"/>
  </w:num>
  <w:num w:numId="12" w16cid:durableId="74867754">
    <w:abstractNumId w:val="2"/>
  </w:num>
  <w:num w:numId="13" w16cid:durableId="1923297036">
    <w:abstractNumId w:val="3"/>
  </w:num>
  <w:num w:numId="14" w16cid:durableId="416444924">
    <w:abstractNumId w:val="0"/>
  </w:num>
  <w:num w:numId="15" w16cid:durableId="1684084921">
    <w:abstractNumId w:val="10"/>
  </w:num>
  <w:num w:numId="16" w16cid:durableId="1628512668">
    <w:abstractNumId w:val="6"/>
  </w:num>
  <w:num w:numId="17" w16cid:durableId="1200389022">
    <w:abstractNumId w:val="12"/>
  </w:num>
  <w:num w:numId="18" w16cid:durableId="979264329">
    <w:abstractNumId w:val="6"/>
  </w:num>
  <w:num w:numId="19" w16cid:durableId="1367751521">
    <w:abstractNumId w:val="9"/>
  </w:num>
  <w:num w:numId="20" w16cid:durableId="1891188616">
    <w:abstractNumId w:val="3"/>
  </w:num>
  <w:num w:numId="21" w16cid:durableId="1521161779">
    <w:abstractNumId w:val="3"/>
  </w:num>
  <w:num w:numId="22" w16cid:durableId="550964705">
    <w:abstractNumId w:val="3"/>
  </w:num>
  <w:num w:numId="23" w16cid:durableId="399405392">
    <w:abstractNumId w:val="3"/>
  </w:num>
  <w:num w:numId="24" w16cid:durableId="1251819076">
    <w:abstractNumId w:val="0"/>
  </w:num>
  <w:num w:numId="25" w16cid:durableId="1637445289">
    <w:abstractNumId w:val="10"/>
    <w:lvlOverride w:ilvl="0">
      <w:lvl w:ilvl="0">
        <w:start w:val="1"/>
        <w:numFmt w:val="bullet"/>
        <w:pStyle w:val="ListNumberbullet"/>
        <w:lvlText w:val=""/>
        <w:lvlJc w:val="left"/>
        <w:pPr>
          <w:tabs>
            <w:tab w:val="num" w:pos="680"/>
          </w:tabs>
          <w:ind w:left="680" w:hanging="283"/>
        </w:pPr>
        <w:rPr>
          <w:rFonts w:ascii="Symbol" w:hAnsi="Symbol" w:hint="default"/>
          <w:color w:val="auto"/>
        </w:rPr>
      </w:lvl>
    </w:lvlOverride>
  </w:num>
  <w:num w:numId="26" w16cid:durableId="1050031594">
    <w:abstractNumId w:val="10"/>
    <w:lvlOverride w:ilvl="0">
      <w:lvl w:ilvl="0">
        <w:start w:val="1"/>
        <w:numFmt w:val="bullet"/>
        <w:pStyle w:val="ListNumberbullet"/>
        <w:lvlText w:val=""/>
        <w:lvlJc w:val="left"/>
        <w:pPr>
          <w:tabs>
            <w:tab w:val="num" w:pos="680"/>
          </w:tabs>
          <w:ind w:left="680" w:hanging="283"/>
        </w:pPr>
        <w:rPr>
          <w:rFonts w:ascii="Symbol" w:hAnsi="Symbol" w:hint="default"/>
          <w:color w:val="auto"/>
        </w:rPr>
      </w:lvl>
    </w:lvlOverride>
  </w:num>
  <w:num w:numId="27" w16cid:durableId="451174385">
    <w:abstractNumId w:val="0"/>
  </w:num>
  <w:num w:numId="28" w16cid:durableId="1594388098">
    <w:abstractNumId w:val="0"/>
  </w:num>
  <w:num w:numId="29" w16cid:durableId="568153353">
    <w:abstractNumId w:val="2"/>
  </w:num>
  <w:num w:numId="30" w16cid:durableId="778529065">
    <w:abstractNumId w:val="3"/>
  </w:num>
  <w:num w:numId="31" w16cid:durableId="2031565734">
    <w:abstractNumId w:val="0"/>
  </w:num>
  <w:num w:numId="32" w16cid:durableId="1029255390">
    <w:abstractNumId w:val="10"/>
  </w:num>
  <w:num w:numId="33" w16cid:durableId="1416854051">
    <w:abstractNumId w:val="6"/>
  </w:num>
  <w:num w:numId="34" w16cid:durableId="838888161">
    <w:abstractNumId w:val="12"/>
  </w:num>
  <w:num w:numId="35" w16cid:durableId="1599365559">
    <w:abstractNumId w:val="6"/>
  </w:num>
  <w:num w:numId="36" w16cid:durableId="2007899802">
    <w:abstractNumId w:val="6"/>
  </w:num>
  <w:num w:numId="37" w16cid:durableId="2014844427">
    <w:abstractNumId w:val="6"/>
  </w:num>
  <w:num w:numId="38" w16cid:durableId="561982997">
    <w:abstractNumId w:val="6"/>
  </w:num>
  <w:num w:numId="39" w16cid:durableId="1831288826">
    <w:abstractNumId w:val="9"/>
  </w:num>
  <w:num w:numId="40" w16cid:durableId="1016033424">
    <w:abstractNumId w:val="9"/>
  </w:num>
  <w:num w:numId="41" w16cid:durableId="2011132537">
    <w:abstractNumId w:val="9"/>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hannyn McSweeney">
    <w15:presenceInfo w15:providerId="AD" w15:userId="S::Shannyn.McSweeney@qcaa.qld.edu.au::305e6775-da44-41fe-a46a-e3cddad11a43"/>
  </w15:person>
  <w15:person w15:author="Hannah Rock">
    <w15:presenceInfo w15:providerId="AD" w15:userId="S::Hannah.Rock@qcaa.qld.edu.au::a140cc76-6c61-4df5-a5dd-c5ab8762e9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efaultTabStop w:val="720"/>
  <w:doNotShadeFormData/>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7B9"/>
    <w:rsid w:val="00003B33"/>
    <w:rsid w:val="000048C9"/>
    <w:rsid w:val="00006100"/>
    <w:rsid w:val="000120D7"/>
    <w:rsid w:val="00025175"/>
    <w:rsid w:val="000409DA"/>
    <w:rsid w:val="0004459E"/>
    <w:rsid w:val="00055E93"/>
    <w:rsid w:val="00062C3E"/>
    <w:rsid w:val="00066432"/>
    <w:rsid w:val="000675DC"/>
    <w:rsid w:val="00071C7D"/>
    <w:rsid w:val="00076F97"/>
    <w:rsid w:val="00077F2D"/>
    <w:rsid w:val="0008020F"/>
    <w:rsid w:val="000870BB"/>
    <w:rsid w:val="000871A4"/>
    <w:rsid w:val="00087D93"/>
    <w:rsid w:val="000A658E"/>
    <w:rsid w:val="000B3EBE"/>
    <w:rsid w:val="000B6FA1"/>
    <w:rsid w:val="000C0C22"/>
    <w:rsid w:val="000C1D1E"/>
    <w:rsid w:val="000C79FE"/>
    <w:rsid w:val="000C7DA6"/>
    <w:rsid w:val="000D0A76"/>
    <w:rsid w:val="000D2001"/>
    <w:rsid w:val="000D57A1"/>
    <w:rsid w:val="000E1250"/>
    <w:rsid w:val="000E67C9"/>
    <w:rsid w:val="000F23C5"/>
    <w:rsid w:val="000F4A35"/>
    <w:rsid w:val="0010405A"/>
    <w:rsid w:val="001063C6"/>
    <w:rsid w:val="00111674"/>
    <w:rsid w:val="00115EC2"/>
    <w:rsid w:val="00121ADA"/>
    <w:rsid w:val="0012565E"/>
    <w:rsid w:val="0013218E"/>
    <w:rsid w:val="001333AF"/>
    <w:rsid w:val="00136F3F"/>
    <w:rsid w:val="001407A5"/>
    <w:rsid w:val="00142FBE"/>
    <w:rsid w:val="00145CCD"/>
    <w:rsid w:val="001505D8"/>
    <w:rsid w:val="00154790"/>
    <w:rsid w:val="00156423"/>
    <w:rsid w:val="001600E5"/>
    <w:rsid w:val="001605B8"/>
    <w:rsid w:val="00160788"/>
    <w:rsid w:val="00162407"/>
    <w:rsid w:val="00171C3C"/>
    <w:rsid w:val="001829A7"/>
    <w:rsid w:val="00185154"/>
    <w:rsid w:val="0019114D"/>
    <w:rsid w:val="001A5839"/>
    <w:rsid w:val="001A5EEA"/>
    <w:rsid w:val="001A6BE8"/>
    <w:rsid w:val="001B4733"/>
    <w:rsid w:val="001B6A89"/>
    <w:rsid w:val="001E2D50"/>
    <w:rsid w:val="001F16CA"/>
    <w:rsid w:val="001F2AD3"/>
    <w:rsid w:val="001F6AB0"/>
    <w:rsid w:val="002078C1"/>
    <w:rsid w:val="002106C4"/>
    <w:rsid w:val="00210DEF"/>
    <w:rsid w:val="00211E11"/>
    <w:rsid w:val="002156BC"/>
    <w:rsid w:val="002204C1"/>
    <w:rsid w:val="00222215"/>
    <w:rsid w:val="00241A23"/>
    <w:rsid w:val="0025119D"/>
    <w:rsid w:val="00252201"/>
    <w:rsid w:val="00254DD8"/>
    <w:rsid w:val="00260CF9"/>
    <w:rsid w:val="00261E1A"/>
    <w:rsid w:val="00266880"/>
    <w:rsid w:val="00275ED9"/>
    <w:rsid w:val="00291376"/>
    <w:rsid w:val="00291A24"/>
    <w:rsid w:val="0029216D"/>
    <w:rsid w:val="00292DD8"/>
    <w:rsid w:val="00297D0F"/>
    <w:rsid w:val="002A58E7"/>
    <w:rsid w:val="002B0BB3"/>
    <w:rsid w:val="002B1D93"/>
    <w:rsid w:val="002B4003"/>
    <w:rsid w:val="002C33B9"/>
    <w:rsid w:val="002C5B1C"/>
    <w:rsid w:val="002D4254"/>
    <w:rsid w:val="002D4E6E"/>
    <w:rsid w:val="002D704B"/>
    <w:rsid w:val="002D750D"/>
    <w:rsid w:val="002E5482"/>
    <w:rsid w:val="002E6121"/>
    <w:rsid w:val="002F2AA4"/>
    <w:rsid w:val="002F4862"/>
    <w:rsid w:val="0030133C"/>
    <w:rsid w:val="00301893"/>
    <w:rsid w:val="00320635"/>
    <w:rsid w:val="00330037"/>
    <w:rsid w:val="00331F35"/>
    <w:rsid w:val="00334A30"/>
    <w:rsid w:val="0033694D"/>
    <w:rsid w:val="00337786"/>
    <w:rsid w:val="003411DD"/>
    <w:rsid w:val="00344A05"/>
    <w:rsid w:val="00346472"/>
    <w:rsid w:val="003553D9"/>
    <w:rsid w:val="003611D6"/>
    <w:rsid w:val="00367400"/>
    <w:rsid w:val="00367E87"/>
    <w:rsid w:val="00371DFF"/>
    <w:rsid w:val="0037398C"/>
    <w:rsid w:val="0037433D"/>
    <w:rsid w:val="0037618F"/>
    <w:rsid w:val="003853C1"/>
    <w:rsid w:val="00386558"/>
    <w:rsid w:val="00391673"/>
    <w:rsid w:val="003931E8"/>
    <w:rsid w:val="0039510D"/>
    <w:rsid w:val="003A04C1"/>
    <w:rsid w:val="003A087E"/>
    <w:rsid w:val="003A08A5"/>
    <w:rsid w:val="003B0945"/>
    <w:rsid w:val="003B097F"/>
    <w:rsid w:val="003B1166"/>
    <w:rsid w:val="003B3981"/>
    <w:rsid w:val="003B4DCF"/>
    <w:rsid w:val="003C4D5C"/>
    <w:rsid w:val="003D11FF"/>
    <w:rsid w:val="003D3B71"/>
    <w:rsid w:val="003D56AF"/>
    <w:rsid w:val="003E1167"/>
    <w:rsid w:val="003E1EF3"/>
    <w:rsid w:val="003E5319"/>
    <w:rsid w:val="003F4B82"/>
    <w:rsid w:val="003F7D98"/>
    <w:rsid w:val="0040339E"/>
    <w:rsid w:val="00404615"/>
    <w:rsid w:val="00407776"/>
    <w:rsid w:val="00410047"/>
    <w:rsid w:val="00411BB7"/>
    <w:rsid w:val="00412450"/>
    <w:rsid w:val="0041287F"/>
    <w:rsid w:val="00413C60"/>
    <w:rsid w:val="004178B4"/>
    <w:rsid w:val="00427353"/>
    <w:rsid w:val="0043564D"/>
    <w:rsid w:val="0043628A"/>
    <w:rsid w:val="00444AE6"/>
    <w:rsid w:val="004478FD"/>
    <w:rsid w:val="00465D0B"/>
    <w:rsid w:val="004700B3"/>
    <w:rsid w:val="004701D5"/>
    <w:rsid w:val="004709CC"/>
    <w:rsid w:val="004715A6"/>
    <w:rsid w:val="00471634"/>
    <w:rsid w:val="00475EFD"/>
    <w:rsid w:val="004817D7"/>
    <w:rsid w:val="00491C59"/>
    <w:rsid w:val="004A0BA7"/>
    <w:rsid w:val="004A715D"/>
    <w:rsid w:val="004B7DAE"/>
    <w:rsid w:val="004C4E36"/>
    <w:rsid w:val="004C6139"/>
    <w:rsid w:val="004D7E14"/>
    <w:rsid w:val="004E2C99"/>
    <w:rsid w:val="004E3C49"/>
    <w:rsid w:val="004E4A29"/>
    <w:rsid w:val="004E79A4"/>
    <w:rsid w:val="004F0760"/>
    <w:rsid w:val="004F2A3C"/>
    <w:rsid w:val="004F3D6F"/>
    <w:rsid w:val="00504F96"/>
    <w:rsid w:val="00506F18"/>
    <w:rsid w:val="0051056D"/>
    <w:rsid w:val="00514D1D"/>
    <w:rsid w:val="0052190A"/>
    <w:rsid w:val="00526F36"/>
    <w:rsid w:val="005317FB"/>
    <w:rsid w:val="00532847"/>
    <w:rsid w:val="005331C9"/>
    <w:rsid w:val="00533363"/>
    <w:rsid w:val="00540116"/>
    <w:rsid w:val="00545D8F"/>
    <w:rsid w:val="0055219D"/>
    <w:rsid w:val="0055353F"/>
    <w:rsid w:val="00553877"/>
    <w:rsid w:val="00563598"/>
    <w:rsid w:val="005659C6"/>
    <w:rsid w:val="0056633F"/>
    <w:rsid w:val="005713E5"/>
    <w:rsid w:val="00573359"/>
    <w:rsid w:val="00587E1F"/>
    <w:rsid w:val="00593846"/>
    <w:rsid w:val="00595F45"/>
    <w:rsid w:val="005968C0"/>
    <w:rsid w:val="005A435A"/>
    <w:rsid w:val="005A581A"/>
    <w:rsid w:val="005B0C40"/>
    <w:rsid w:val="005C380A"/>
    <w:rsid w:val="005D2BA2"/>
    <w:rsid w:val="005D3B0A"/>
    <w:rsid w:val="005D620B"/>
    <w:rsid w:val="005E259B"/>
    <w:rsid w:val="005E4E81"/>
    <w:rsid w:val="005F2573"/>
    <w:rsid w:val="005F3D12"/>
    <w:rsid w:val="005F4D79"/>
    <w:rsid w:val="005F65EE"/>
    <w:rsid w:val="006025ED"/>
    <w:rsid w:val="0061089F"/>
    <w:rsid w:val="00620553"/>
    <w:rsid w:val="00633235"/>
    <w:rsid w:val="00643EA1"/>
    <w:rsid w:val="006456AE"/>
    <w:rsid w:val="0064613A"/>
    <w:rsid w:val="00650B58"/>
    <w:rsid w:val="0065325A"/>
    <w:rsid w:val="00657707"/>
    <w:rsid w:val="00662671"/>
    <w:rsid w:val="00664BBC"/>
    <w:rsid w:val="00674316"/>
    <w:rsid w:val="00677C0E"/>
    <w:rsid w:val="00684E74"/>
    <w:rsid w:val="006919EA"/>
    <w:rsid w:val="006A1801"/>
    <w:rsid w:val="006A4A53"/>
    <w:rsid w:val="006A653B"/>
    <w:rsid w:val="006B1932"/>
    <w:rsid w:val="006B25CE"/>
    <w:rsid w:val="006B5819"/>
    <w:rsid w:val="006C23F9"/>
    <w:rsid w:val="006C792A"/>
    <w:rsid w:val="006D22C5"/>
    <w:rsid w:val="006D4AD6"/>
    <w:rsid w:val="006D7876"/>
    <w:rsid w:val="006F281E"/>
    <w:rsid w:val="006F3C50"/>
    <w:rsid w:val="006F4C60"/>
    <w:rsid w:val="00706618"/>
    <w:rsid w:val="00720BC3"/>
    <w:rsid w:val="007375BC"/>
    <w:rsid w:val="00741647"/>
    <w:rsid w:val="00747958"/>
    <w:rsid w:val="007514FC"/>
    <w:rsid w:val="00755C9F"/>
    <w:rsid w:val="00761537"/>
    <w:rsid w:val="007627B9"/>
    <w:rsid w:val="00766C74"/>
    <w:rsid w:val="00770BF1"/>
    <w:rsid w:val="00774E81"/>
    <w:rsid w:val="0079789A"/>
    <w:rsid w:val="007A24F6"/>
    <w:rsid w:val="007A28B9"/>
    <w:rsid w:val="007A2B94"/>
    <w:rsid w:val="007A2CED"/>
    <w:rsid w:val="007A3F26"/>
    <w:rsid w:val="007A4C10"/>
    <w:rsid w:val="007A5346"/>
    <w:rsid w:val="007B2797"/>
    <w:rsid w:val="007B2B45"/>
    <w:rsid w:val="007B4639"/>
    <w:rsid w:val="007C615D"/>
    <w:rsid w:val="007D6D64"/>
    <w:rsid w:val="007D79AE"/>
    <w:rsid w:val="007E0778"/>
    <w:rsid w:val="007E4B4F"/>
    <w:rsid w:val="007F218A"/>
    <w:rsid w:val="007F79C4"/>
    <w:rsid w:val="00810953"/>
    <w:rsid w:val="00814BC1"/>
    <w:rsid w:val="00822503"/>
    <w:rsid w:val="00823078"/>
    <w:rsid w:val="00845732"/>
    <w:rsid w:val="00845B11"/>
    <w:rsid w:val="008572D9"/>
    <w:rsid w:val="00861E13"/>
    <w:rsid w:val="00883C30"/>
    <w:rsid w:val="00887058"/>
    <w:rsid w:val="0089021A"/>
    <w:rsid w:val="00892496"/>
    <w:rsid w:val="008940E6"/>
    <w:rsid w:val="00896B19"/>
    <w:rsid w:val="00897665"/>
    <w:rsid w:val="008A048D"/>
    <w:rsid w:val="008A6F22"/>
    <w:rsid w:val="008B3C3D"/>
    <w:rsid w:val="008B5D8F"/>
    <w:rsid w:val="008E25B3"/>
    <w:rsid w:val="008F1E36"/>
    <w:rsid w:val="008F377D"/>
    <w:rsid w:val="008F4E0B"/>
    <w:rsid w:val="00903B44"/>
    <w:rsid w:val="00907866"/>
    <w:rsid w:val="00907CE9"/>
    <w:rsid w:val="0091079E"/>
    <w:rsid w:val="00915659"/>
    <w:rsid w:val="0091623A"/>
    <w:rsid w:val="00917538"/>
    <w:rsid w:val="00920C93"/>
    <w:rsid w:val="00936AF5"/>
    <w:rsid w:val="009449D2"/>
    <w:rsid w:val="00944F14"/>
    <w:rsid w:val="009453E1"/>
    <w:rsid w:val="009468D8"/>
    <w:rsid w:val="009571D7"/>
    <w:rsid w:val="00957FAB"/>
    <w:rsid w:val="0096050F"/>
    <w:rsid w:val="0096253C"/>
    <w:rsid w:val="00965EC9"/>
    <w:rsid w:val="00966659"/>
    <w:rsid w:val="009713F0"/>
    <w:rsid w:val="009716E4"/>
    <w:rsid w:val="00974028"/>
    <w:rsid w:val="009775E5"/>
    <w:rsid w:val="009834ED"/>
    <w:rsid w:val="00993D99"/>
    <w:rsid w:val="0099704B"/>
    <w:rsid w:val="00997F5B"/>
    <w:rsid w:val="009A199C"/>
    <w:rsid w:val="009A63ED"/>
    <w:rsid w:val="009B319F"/>
    <w:rsid w:val="009B4425"/>
    <w:rsid w:val="009B7B63"/>
    <w:rsid w:val="009B7C52"/>
    <w:rsid w:val="009D15CE"/>
    <w:rsid w:val="009D23F7"/>
    <w:rsid w:val="009D670A"/>
    <w:rsid w:val="009E48AE"/>
    <w:rsid w:val="009F08FE"/>
    <w:rsid w:val="009F1794"/>
    <w:rsid w:val="009F6529"/>
    <w:rsid w:val="009F6CE7"/>
    <w:rsid w:val="00A02DE1"/>
    <w:rsid w:val="00A07960"/>
    <w:rsid w:val="00A10005"/>
    <w:rsid w:val="00A1394C"/>
    <w:rsid w:val="00A13FC8"/>
    <w:rsid w:val="00A15A13"/>
    <w:rsid w:val="00A269F5"/>
    <w:rsid w:val="00A32E8B"/>
    <w:rsid w:val="00A35710"/>
    <w:rsid w:val="00A41250"/>
    <w:rsid w:val="00A41C3D"/>
    <w:rsid w:val="00A41D4E"/>
    <w:rsid w:val="00A510A2"/>
    <w:rsid w:val="00A52A8F"/>
    <w:rsid w:val="00A55155"/>
    <w:rsid w:val="00A62E21"/>
    <w:rsid w:val="00A640FF"/>
    <w:rsid w:val="00A64A55"/>
    <w:rsid w:val="00A83349"/>
    <w:rsid w:val="00A83B38"/>
    <w:rsid w:val="00AA4E2D"/>
    <w:rsid w:val="00AA6010"/>
    <w:rsid w:val="00AB48D1"/>
    <w:rsid w:val="00AB5BEA"/>
    <w:rsid w:val="00AB7E56"/>
    <w:rsid w:val="00AD1864"/>
    <w:rsid w:val="00AD6EC2"/>
    <w:rsid w:val="00AE1E91"/>
    <w:rsid w:val="00AE4C26"/>
    <w:rsid w:val="00AF2204"/>
    <w:rsid w:val="00AF6C56"/>
    <w:rsid w:val="00B012F3"/>
    <w:rsid w:val="00B1273F"/>
    <w:rsid w:val="00B13514"/>
    <w:rsid w:val="00B26BD8"/>
    <w:rsid w:val="00B437ED"/>
    <w:rsid w:val="00B44F94"/>
    <w:rsid w:val="00B5069D"/>
    <w:rsid w:val="00B510FF"/>
    <w:rsid w:val="00B5273E"/>
    <w:rsid w:val="00B53493"/>
    <w:rsid w:val="00B55D18"/>
    <w:rsid w:val="00B56CC8"/>
    <w:rsid w:val="00B64090"/>
    <w:rsid w:val="00B65281"/>
    <w:rsid w:val="00B65924"/>
    <w:rsid w:val="00B668FB"/>
    <w:rsid w:val="00B67E07"/>
    <w:rsid w:val="00B70044"/>
    <w:rsid w:val="00B729D8"/>
    <w:rsid w:val="00B74E21"/>
    <w:rsid w:val="00B76B8E"/>
    <w:rsid w:val="00B77E2D"/>
    <w:rsid w:val="00B80FB7"/>
    <w:rsid w:val="00B819DD"/>
    <w:rsid w:val="00BA45AE"/>
    <w:rsid w:val="00BA4F4A"/>
    <w:rsid w:val="00BA66AD"/>
    <w:rsid w:val="00BB0954"/>
    <w:rsid w:val="00BB3EE1"/>
    <w:rsid w:val="00BC0B03"/>
    <w:rsid w:val="00BC2DD3"/>
    <w:rsid w:val="00BC5DF3"/>
    <w:rsid w:val="00BC67B1"/>
    <w:rsid w:val="00BD048F"/>
    <w:rsid w:val="00BD0652"/>
    <w:rsid w:val="00BD38E8"/>
    <w:rsid w:val="00BD52CF"/>
    <w:rsid w:val="00BD7CF3"/>
    <w:rsid w:val="00BE16D4"/>
    <w:rsid w:val="00BF2C53"/>
    <w:rsid w:val="00BF30BA"/>
    <w:rsid w:val="00BF44E8"/>
    <w:rsid w:val="00C000C3"/>
    <w:rsid w:val="00C02E60"/>
    <w:rsid w:val="00C04B63"/>
    <w:rsid w:val="00C06DD1"/>
    <w:rsid w:val="00C10095"/>
    <w:rsid w:val="00C123DB"/>
    <w:rsid w:val="00C13136"/>
    <w:rsid w:val="00C145B3"/>
    <w:rsid w:val="00C1680B"/>
    <w:rsid w:val="00C2116B"/>
    <w:rsid w:val="00C240FD"/>
    <w:rsid w:val="00C24374"/>
    <w:rsid w:val="00C27DD7"/>
    <w:rsid w:val="00C302EF"/>
    <w:rsid w:val="00C36A7E"/>
    <w:rsid w:val="00C428D9"/>
    <w:rsid w:val="00C43917"/>
    <w:rsid w:val="00C524F8"/>
    <w:rsid w:val="00C53907"/>
    <w:rsid w:val="00C56E2C"/>
    <w:rsid w:val="00C57385"/>
    <w:rsid w:val="00C576AF"/>
    <w:rsid w:val="00C6199A"/>
    <w:rsid w:val="00C63DD3"/>
    <w:rsid w:val="00C65BF0"/>
    <w:rsid w:val="00C74C53"/>
    <w:rsid w:val="00C755AC"/>
    <w:rsid w:val="00C82B0B"/>
    <w:rsid w:val="00C941F0"/>
    <w:rsid w:val="00C947A0"/>
    <w:rsid w:val="00C97431"/>
    <w:rsid w:val="00C9759C"/>
    <w:rsid w:val="00CA0AB3"/>
    <w:rsid w:val="00CA3CD8"/>
    <w:rsid w:val="00CB2EFE"/>
    <w:rsid w:val="00CB5079"/>
    <w:rsid w:val="00CB5A23"/>
    <w:rsid w:val="00CB7D14"/>
    <w:rsid w:val="00CC3428"/>
    <w:rsid w:val="00CC764A"/>
    <w:rsid w:val="00CD5119"/>
    <w:rsid w:val="00CE04C6"/>
    <w:rsid w:val="00CE0E66"/>
    <w:rsid w:val="00CE42EC"/>
    <w:rsid w:val="00D00835"/>
    <w:rsid w:val="00D021D4"/>
    <w:rsid w:val="00D03E01"/>
    <w:rsid w:val="00D04315"/>
    <w:rsid w:val="00D14416"/>
    <w:rsid w:val="00D241D3"/>
    <w:rsid w:val="00D253E1"/>
    <w:rsid w:val="00D27FA8"/>
    <w:rsid w:val="00D325D5"/>
    <w:rsid w:val="00D32946"/>
    <w:rsid w:val="00D365D3"/>
    <w:rsid w:val="00D42189"/>
    <w:rsid w:val="00D42F7B"/>
    <w:rsid w:val="00D46A5D"/>
    <w:rsid w:val="00D55089"/>
    <w:rsid w:val="00D614F0"/>
    <w:rsid w:val="00D63051"/>
    <w:rsid w:val="00D65684"/>
    <w:rsid w:val="00D74073"/>
    <w:rsid w:val="00D75157"/>
    <w:rsid w:val="00D76C48"/>
    <w:rsid w:val="00D83394"/>
    <w:rsid w:val="00D909B7"/>
    <w:rsid w:val="00D94430"/>
    <w:rsid w:val="00D96A2F"/>
    <w:rsid w:val="00DA08B0"/>
    <w:rsid w:val="00DA76FA"/>
    <w:rsid w:val="00DB0AE4"/>
    <w:rsid w:val="00DB2B49"/>
    <w:rsid w:val="00DB50C7"/>
    <w:rsid w:val="00DB7279"/>
    <w:rsid w:val="00DC28FE"/>
    <w:rsid w:val="00DC290C"/>
    <w:rsid w:val="00DC33B4"/>
    <w:rsid w:val="00DC4162"/>
    <w:rsid w:val="00DC5165"/>
    <w:rsid w:val="00DD0620"/>
    <w:rsid w:val="00DD10FD"/>
    <w:rsid w:val="00DD2003"/>
    <w:rsid w:val="00DD4656"/>
    <w:rsid w:val="00DD64E1"/>
    <w:rsid w:val="00DD72AF"/>
    <w:rsid w:val="00DE7B34"/>
    <w:rsid w:val="00DE7D89"/>
    <w:rsid w:val="00DF01DF"/>
    <w:rsid w:val="00DF0684"/>
    <w:rsid w:val="00DF2AE4"/>
    <w:rsid w:val="00E018FB"/>
    <w:rsid w:val="00E01D14"/>
    <w:rsid w:val="00E0730F"/>
    <w:rsid w:val="00E133B1"/>
    <w:rsid w:val="00E135C8"/>
    <w:rsid w:val="00E21DC0"/>
    <w:rsid w:val="00E347CE"/>
    <w:rsid w:val="00E35419"/>
    <w:rsid w:val="00E35834"/>
    <w:rsid w:val="00E4035B"/>
    <w:rsid w:val="00E41DE5"/>
    <w:rsid w:val="00E44AD7"/>
    <w:rsid w:val="00E456C3"/>
    <w:rsid w:val="00E46BCF"/>
    <w:rsid w:val="00E53767"/>
    <w:rsid w:val="00E66951"/>
    <w:rsid w:val="00E6730E"/>
    <w:rsid w:val="00E6763B"/>
    <w:rsid w:val="00E70DFB"/>
    <w:rsid w:val="00E730F9"/>
    <w:rsid w:val="00E74D81"/>
    <w:rsid w:val="00E93E1D"/>
    <w:rsid w:val="00EA20F2"/>
    <w:rsid w:val="00EA248D"/>
    <w:rsid w:val="00EB58BD"/>
    <w:rsid w:val="00EC0FFC"/>
    <w:rsid w:val="00EC7184"/>
    <w:rsid w:val="00ED2E33"/>
    <w:rsid w:val="00ED3024"/>
    <w:rsid w:val="00ED3047"/>
    <w:rsid w:val="00ED6217"/>
    <w:rsid w:val="00ED71B6"/>
    <w:rsid w:val="00EE5474"/>
    <w:rsid w:val="00EE68AC"/>
    <w:rsid w:val="00EE7D3E"/>
    <w:rsid w:val="00EF0E10"/>
    <w:rsid w:val="00EF2076"/>
    <w:rsid w:val="00EF2AFB"/>
    <w:rsid w:val="00EF4C68"/>
    <w:rsid w:val="00EF59F4"/>
    <w:rsid w:val="00F04123"/>
    <w:rsid w:val="00F10EB4"/>
    <w:rsid w:val="00F218DE"/>
    <w:rsid w:val="00F3045E"/>
    <w:rsid w:val="00F33D5C"/>
    <w:rsid w:val="00F3402F"/>
    <w:rsid w:val="00F36CEC"/>
    <w:rsid w:val="00F431FB"/>
    <w:rsid w:val="00F461A3"/>
    <w:rsid w:val="00F53ACB"/>
    <w:rsid w:val="00F60E46"/>
    <w:rsid w:val="00F6184E"/>
    <w:rsid w:val="00F654DD"/>
    <w:rsid w:val="00F728F2"/>
    <w:rsid w:val="00F77609"/>
    <w:rsid w:val="00F8007E"/>
    <w:rsid w:val="00F81C8A"/>
    <w:rsid w:val="00F83CA1"/>
    <w:rsid w:val="00F84805"/>
    <w:rsid w:val="00F901AE"/>
    <w:rsid w:val="00F97AE9"/>
    <w:rsid w:val="00FA0084"/>
    <w:rsid w:val="00FA09B2"/>
    <w:rsid w:val="00FA13FD"/>
    <w:rsid w:val="00FA2B02"/>
    <w:rsid w:val="00FA32C4"/>
    <w:rsid w:val="00FB1115"/>
    <w:rsid w:val="00FB18F6"/>
    <w:rsid w:val="00FB2C51"/>
    <w:rsid w:val="00FB4AE4"/>
    <w:rsid w:val="00FD6462"/>
    <w:rsid w:val="00FE7A02"/>
    <w:rsid w:val="00FF2074"/>
    <w:rsid w:val="00FF781B"/>
    <w:rsid w:val="00FF7EE9"/>
  </w:rsids>
  <m:mathPr>
    <m:mathFont m:val="Cambria Math"/>
    <m:brkBin m:val="before"/>
    <m:brkBinSub m:val="--"/>
    <m:smallFrac/>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CBB52D4"/>
  <w15:docId w15:val="{AA88F783-CF66-4A7F-A6DE-9B46C1E13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before="80" w:after="80"/>
      </w:pPr>
    </w:pPrDefault>
  </w:docDefaults>
  <w:latentStyles w:defLockedState="0" w:defUIPriority="99" w:defSemiHidden="0" w:defUnhideWhenUsed="0" w:defQFormat="0" w:count="376">
    <w:lsdException w:name="Normal" w:uiPriority="2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unhideWhenUsed="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lsdException w:name="header" w:semiHidden="1" w:unhideWhenUsed="1"/>
    <w:lsdException w:name="footer" w:semiHidden="1" w:uiPriority="29" w:unhideWhenUsed="1" w:qFormat="1"/>
    <w:lsdException w:name="index heading" w:semiHidden="1"/>
    <w:lsdException w:name="caption" w:semiHidden="1" w:uiPriority="9" w:unhideWhenUsed="1" w:qFormat="1"/>
    <w:lsdException w:name="table of figures" w:semiHidden="1"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unhideWhenUsed="1"/>
    <w:lsdException w:name="macro" w:semiHidden="1"/>
    <w:lsdException w:name="toa heading" w:semiHidden="1"/>
    <w:lsdException w:name="List" w:semiHidden="1"/>
    <w:lsdException w:name="List Bullet" w:semiHidden="1" w:uiPriority="3" w:unhideWhenUsed="1" w:qFormat="1"/>
    <w:lsdException w:name="List Number" w:semiHidden="1" w:uiPriority="5" w:unhideWhenUsed="1" w:qFormat="1"/>
    <w:lsdException w:name="List 2" w:semiHidden="1"/>
    <w:lsdException w:name="List 3" w:semiHidden="1"/>
    <w:lsdException w:name="List 4" w:semiHidden="1"/>
    <w:lsdException w:name="List 5" w:semiHidden="1"/>
    <w:lsdException w:name="List Bullet 2" w:semiHidden="1" w:uiPriority="3" w:unhideWhenUsed="1" w:qFormat="1"/>
    <w:lsdException w:name="List Bullet 3" w:semiHidden="1" w:uiPriority="3" w:unhideWhenUsed="1" w:qFormat="1"/>
    <w:lsdException w:name="List Bullet 4" w:semiHidden="1" w:uiPriority="3" w:unhideWhenUsed="1"/>
    <w:lsdException w:name="List Bullet 5" w:semiHidden="1" w:uiPriority="19" w:unhideWhenUsed="1"/>
    <w:lsdException w:name="List Number 2" w:semiHidden="1" w:uiPriority="5" w:unhideWhenUsed="1" w:qFormat="1"/>
    <w:lsdException w:name="List Number 3" w:semiHidden="1" w:uiPriority="5" w:unhideWhenUsed="1" w:qFormat="1"/>
    <w:lsdException w:name="List Number 4" w:semiHidden="1" w:uiPriority="5" w:unhideWhenUsed="1"/>
    <w:lsdException w:name="List Number 5" w:semiHidden="1" w:uiPriority="19" w:unhideWhenUsed="1"/>
    <w:lsdException w:name="Title" w:uiPriority="23" w:qFormat="1"/>
    <w:lsdException w:name="Closing" w:semiHidden="1"/>
    <w:lsdException w:name="Signature" w:semiHidden="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24" w:qFormat="1"/>
    <w:lsdException w:name="Salutation" w:semiHidden="1"/>
    <w:lsdException w:name="Date" w:uiPriority="17" w:qFormat="1"/>
    <w:lsdException w:name="Body Text First Indent" w:semiHidden="1" w:unhideWhenUsed="1"/>
    <w:lsdException w:name="Body Text First Indent 2" w:semiHidden="1" w:unhideWhenUsed="1"/>
    <w:lsdException w:name="Note Heading" w:semiHidden="1"/>
    <w:lsdException w:name="Body Text 2" w:semiHidden="1" w:unhideWhenUsed="1" w:qFormat="1"/>
    <w:lsdException w:name="Body Text 3"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unhideWhenUsed="1"/>
    <w:lsdException w:name="Strong" w:uiPriority="0"/>
    <w:lsdException w:name="Emphasis" w:uiPriority="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5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0"/>
    <w:qFormat/>
    <w:rsid w:val="00887058"/>
    <w:pPr>
      <w:spacing w:before="0" w:after="0"/>
    </w:pPr>
    <w:rPr>
      <w:sz w:val="21"/>
    </w:rPr>
  </w:style>
  <w:style w:type="paragraph" w:styleId="Heading1">
    <w:name w:val="heading 1"/>
    <w:basedOn w:val="Normal"/>
    <w:next w:val="BodyText"/>
    <w:link w:val="Heading1Char"/>
    <w:uiPriority w:val="1"/>
    <w:qFormat/>
    <w:rsid w:val="00E35419"/>
    <w:pPr>
      <w:keepNext/>
      <w:keepLines/>
      <w:spacing w:before="400" w:after="120" w:line="264" w:lineRule="auto"/>
      <w:outlineLvl w:val="0"/>
    </w:pPr>
    <w:rPr>
      <w:rFonts w:asciiTheme="majorHAnsi" w:eastAsia="Times New Roman" w:hAnsiTheme="majorHAnsi" w:cs="Arial"/>
      <w:b/>
      <w:bCs/>
      <w:sz w:val="44"/>
      <w:szCs w:val="32"/>
      <w:lang w:eastAsia="en-AU"/>
    </w:rPr>
  </w:style>
  <w:style w:type="paragraph" w:styleId="Heading2">
    <w:name w:val="heading 2"/>
    <w:basedOn w:val="Normal"/>
    <w:next w:val="BodyText"/>
    <w:link w:val="Heading2Char"/>
    <w:uiPriority w:val="1"/>
    <w:qFormat/>
    <w:rsid w:val="00AB7E56"/>
    <w:pPr>
      <w:keepNext/>
      <w:keepLines/>
      <w:spacing w:before="360" w:after="120" w:line="264" w:lineRule="auto"/>
      <w:outlineLvl w:val="1"/>
    </w:pPr>
    <w:rPr>
      <w:rFonts w:asciiTheme="majorHAnsi" w:eastAsia="Times New Roman" w:hAnsiTheme="majorHAnsi" w:cs="Arial"/>
      <w:b/>
      <w:bCs/>
      <w:iCs/>
      <w:sz w:val="36"/>
      <w:szCs w:val="28"/>
      <w:lang w:eastAsia="en-AU"/>
    </w:rPr>
  </w:style>
  <w:style w:type="paragraph" w:styleId="Heading3">
    <w:name w:val="heading 3"/>
    <w:basedOn w:val="Normal"/>
    <w:next w:val="BodyText"/>
    <w:link w:val="Heading3Char"/>
    <w:uiPriority w:val="1"/>
    <w:qFormat/>
    <w:rsid w:val="00CD5119"/>
    <w:pPr>
      <w:keepNext/>
      <w:keepLines/>
      <w:spacing w:before="240" w:after="120" w:line="264" w:lineRule="auto"/>
      <w:outlineLvl w:val="2"/>
    </w:pPr>
    <w:rPr>
      <w:rFonts w:asciiTheme="majorHAnsi" w:eastAsia="Times New Roman" w:hAnsiTheme="majorHAnsi" w:cs="Times New Roman"/>
      <w:b/>
      <w:bCs/>
      <w:color w:val="666666"/>
      <w:sz w:val="28"/>
      <w:szCs w:val="24"/>
      <w:lang w:eastAsia="en-AU"/>
    </w:rPr>
  </w:style>
  <w:style w:type="paragraph" w:styleId="Heading4">
    <w:name w:val="heading 4"/>
    <w:basedOn w:val="Normal"/>
    <w:next w:val="BodyText"/>
    <w:link w:val="Heading4Char"/>
    <w:uiPriority w:val="1"/>
    <w:qFormat/>
    <w:rsid w:val="00CD5119"/>
    <w:pPr>
      <w:keepNext/>
      <w:keepLines/>
      <w:spacing w:before="240" w:after="120" w:line="264" w:lineRule="auto"/>
      <w:outlineLvl w:val="3"/>
    </w:pPr>
    <w:rPr>
      <w:rFonts w:asciiTheme="majorHAnsi" w:eastAsia="Times New Roman" w:hAnsiTheme="majorHAnsi" w:cs="Times New Roman"/>
      <w:b/>
      <w:bCs/>
      <w:color w:val="000000"/>
      <w:sz w:val="24"/>
      <w:lang w:eastAsia="en-AU"/>
    </w:rPr>
  </w:style>
  <w:style w:type="paragraph" w:styleId="Heading5">
    <w:name w:val="heading 5"/>
    <w:basedOn w:val="Normal"/>
    <w:next w:val="BodyText"/>
    <w:link w:val="Heading5Char"/>
    <w:uiPriority w:val="1"/>
    <w:qFormat/>
    <w:rsid w:val="00CD5119"/>
    <w:pPr>
      <w:keepNext/>
      <w:keepLines/>
      <w:spacing w:before="240" w:after="120" w:line="264" w:lineRule="auto"/>
      <w:outlineLvl w:val="4"/>
    </w:pPr>
    <w:rPr>
      <w:rFonts w:asciiTheme="majorHAnsi" w:eastAsia="Times New Roman" w:hAnsiTheme="majorHAnsi" w:cs="Times New Roman"/>
      <w:b/>
      <w:bCs/>
      <w:iCs/>
      <w:color w:val="666666"/>
      <w:szCs w:val="26"/>
      <w:lang w:eastAsia="en-AU"/>
    </w:rPr>
  </w:style>
  <w:style w:type="paragraph" w:styleId="Heading6">
    <w:name w:val="heading 6"/>
    <w:basedOn w:val="Normal"/>
    <w:next w:val="BodyText"/>
    <w:link w:val="Heading6Char"/>
    <w:uiPriority w:val="1"/>
    <w:qFormat/>
    <w:rsid w:val="00D32946"/>
    <w:pPr>
      <w:keepNext/>
      <w:keepLines/>
      <w:spacing w:before="240" w:after="120" w:line="264" w:lineRule="auto"/>
      <w:outlineLvl w:val="5"/>
    </w:pPr>
    <w:rPr>
      <w:rFonts w:eastAsia="Times New Roman" w:cs="Times New Roman"/>
      <w:bCs/>
      <w:color w:val="666666"/>
      <w:lang w:eastAsia="en-AU"/>
    </w:rPr>
  </w:style>
  <w:style w:type="paragraph" w:styleId="Heading7">
    <w:name w:val="heading 7"/>
    <w:basedOn w:val="Normal"/>
    <w:next w:val="Normal"/>
    <w:link w:val="Heading7Char"/>
    <w:uiPriority w:val="99"/>
    <w:semiHidden/>
    <w:qFormat/>
    <w:rsid w:val="00CE0E66"/>
    <w:pPr>
      <w:keepNext/>
      <w:keepLines/>
      <w:spacing w:before="200" w:line="264" w:lineRule="auto"/>
      <w:ind w:left="1296" w:hanging="1296"/>
      <w:outlineLvl w:val="6"/>
    </w:pPr>
    <w:rPr>
      <w:rFonts w:asciiTheme="majorHAnsi" w:eastAsiaTheme="majorEastAsia" w:hAnsiTheme="majorHAnsi" w:cstheme="majorBidi"/>
      <w:i/>
      <w:iCs/>
      <w:color w:val="404040" w:themeColor="text1" w:themeTint="BF"/>
      <w:szCs w:val="21"/>
      <w:lang w:eastAsia="en-AU"/>
    </w:rPr>
  </w:style>
  <w:style w:type="paragraph" w:styleId="Heading8">
    <w:name w:val="heading 8"/>
    <w:basedOn w:val="Normal"/>
    <w:next w:val="Normal"/>
    <w:link w:val="Heading8Char"/>
    <w:uiPriority w:val="99"/>
    <w:semiHidden/>
    <w:qFormat/>
    <w:rsid w:val="00CE0E66"/>
    <w:pPr>
      <w:keepNext/>
      <w:keepLines/>
      <w:spacing w:before="200" w:line="264" w:lineRule="auto"/>
      <w:ind w:left="1440" w:hanging="1440"/>
      <w:outlineLvl w:val="7"/>
    </w:pPr>
    <w:rPr>
      <w:rFonts w:asciiTheme="majorHAnsi" w:eastAsiaTheme="majorEastAsia" w:hAnsiTheme="majorHAnsi" w:cstheme="majorBidi"/>
      <w:color w:val="404040" w:themeColor="text1" w:themeTint="BF"/>
      <w:sz w:val="20"/>
      <w:szCs w:val="20"/>
      <w:lang w:eastAsia="en-AU"/>
    </w:rPr>
  </w:style>
  <w:style w:type="paragraph" w:styleId="Heading9">
    <w:name w:val="heading 9"/>
    <w:basedOn w:val="Normal"/>
    <w:next w:val="Normal"/>
    <w:link w:val="Heading9Char"/>
    <w:uiPriority w:val="99"/>
    <w:semiHidden/>
    <w:qFormat/>
    <w:rsid w:val="00CE0E66"/>
    <w:pPr>
      <w:keepNext/>
      <w:keepLines/>
      <w:spacing w:before="200" w:line="264" w:lineRule="auto"/>
      <w:ind w:left="1584" w:hanging="1584"/>
      <w:outlineLvl w:val="8"/>
    </w:pPr>
    <w:rPr>
      <w:rFonts w:asciiTheme="majorHAnsi" w:eastAsiaTheme="majorEastAsia" w:hAnsiTheme="majorHAnsi" w:cstheme="majorBidi"/>
      <w:i/>
      <w:iCs/>
      <w:color w:val="404040" w:themeColor="text1" w:themeTint="BF"/>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2"/>
    <w:qFormat/>
    <w:rsid w:val="00D32946"/>
    <w:pPr>
      <w:spacing w:before="120" w:after="120" w:line="264" w:lineRule="auto"/>
    </w:pPr>
    <w:rPr>
      <w:rFonts w:eastAsia="Times New Roman" w:cs="Times New Roman"/>
      <w:szCs w:val="24"/>
      <w:lang w:eastAsia="en-AU"/>
    </w:rPr>
  </w:style>
  <w:style w:type="character" w:customStyle="1" w:styleId="BodyTextChar">
    <w:name w:val="Body Text Char"/>
    <w:basedOn w:val="DefaultParagraphFont"/>
    <w:link w:val="BodyText"/>
    <w:uiPriority w:val="2"/>
    <w:rsid w:val="00D32946"/>
    <w:rPr>
      <w:rFonts w:eastAsia="Times New Roman" w:cs="Times New Roman"/>
      <w:sz w:val="21"/>
      <w:szCs w:val="24"/>
      <w:lang w:eastAsia="en-AU"/>
      <w14:numForm w14:val="lining"/>
    </w:rPr>
  </w:style>
  <w:style w:type="character" w:customStyle="1" w:styleId="Heading1Char">
    <w:name w:val="Heading 1 Char"/>
    <w:basedOn w:val="DefaultParagraphFont"/>
    <w:link w:val="Heading1"/>
    <w:uiPriority w:val="1"/>
    <w:rsid w:val="00E35419"/>
    <w:rPr>
      <w:rFonts w:asciiTheme="majorHAnsi" w:eastAsia="Times New Roman" w:hAnsiTheme="majorHAnsi" w:cs="Arial"/>
      <w:b/>
      <w:bCs/>
      <w:sz w:val="44"/>
      <w:szCs w:val="32"/>
      <w:lang w:eastAsia="en-AU"/>
      <w14:numForm w14:val="lining"/>
    </w:rPr>
  </w:style>
  <w:style w:type="character" w:customStyle="1" w:styleId="Heading2Char">
    <w:name w:val="Heading 2 Char"/>
    <w:basedOn w:val="DefaultParagraphFont"/>
    <w:link w:val="Heading2"/>
    <w:uiPriority w:val="1"/>
    <w:rsid w:val="00526F36"/>
    <w:rPr>
      <w:rFonts w:asciiTheme="majorHAnsi" w:eastAsia="Times New Roman" w:hAnsiTheme="majorHAnsi" w:cs="Arial"/>
      <w:b/>
      <w:bCs/>
      <w:iCs/>
      <w:sz w:val="36"/>
      <w:szCs w:val="28"/>
      <w:lang w:eastAsia="en-AU"/>
    </w:rPr>
  </w:style>
  <w:style w:type="character" w:customStyle="1" w:styleId="Heading3Char">
    <w:name w:val="Heading 3 Char"/>
    <w:basedOn w:val="DefaultParagraphFont"/>
    <w:link w:val="Heading3"/>
    <w:uiPriority w:val="1"/>
    <w:rsid w:val="00CD5119"/>
    <w:rPr>
      <w:rFonts w:asciiTheme="majorHAnsi" w:eastAsia="Times New Roman" w:hAnsiTheme="majorHAnsi" w:cs="Times New Roman"/>
      <w:b/>
      <w:bCs/>
      <w:color w:val="666666"/>
      <w:sz w:val="28"/>
      <w:szCs w:val="24"/>
      <w:lang w:eastAsia="en-AU"/>
    </w:rPr>
  </w:style>
  <w:style w:type="character" w:customStyle="1" w:styleId="Heading4Char">
    <w:name w:val="Heading 4 Char"/>
    <w:basedOn w:val="DefaultParagraphFont"/>
    <w:link w:val="Heading4"/>
    <w:uiPriority w:val="1"/>
    <w:rsid w:val="00CD5119"/>
    <w:rPr>
      <w:rFonts w:asciiTheme="majorHAnsi" w:eastAsia="Times New Roman" w:hAnsiTheme="majorHAnsi" w:cs="Times New Roman"/>
      <w:b/>
      <w:bCs/>
      <w:color w:val="000000"/>
      <w:sz w:val="24"/>
      <w:lang w:eastAsia="en-AU"/>
    </w:rPr>
  </w:style>
  <w:style w:type="paragraph" w:customStyle="1" w:styleId="NoHeading1">
    <w:name w:val="No. Heading 1"/>
    <w:basedOn w:val="Heading1"/>
    <w:next w:val="BodyText"/>
    <w:uiPriority w:val="35"/>
    <w:qFormat/>
    <w:rsid w:val="00974028"/>
    <w:pPr>
      <w:numPr>
        <w:numId w:val="8"/>
      </w:numPr>
    </w:pPr>
    <w:rPr>
      <w:rFonts w:ascii="Arial" w:hAnsi="Arial" w:cs="Times New Roman"/>
      <w:bCs w:val="0"/>
      <w:color w:val="000000" w:themeColor="text1"/>
      <w:szCs w:val="21"/>
    </w:rPr>
  </w:style>
  <w:style w:type="paragraph" w:customStyle="1" w:styleId="NoHeading2">
    <w:name w:val="No. Heading 2"/>
    <w:basedOn w:val="Heading2"/>
    <w:next w:val="BodyText"/>
    <w:uiPriority w:val="35"/>
    <w:qFormat/>
    <w:rsid w:val="00974028"/>
    <w:pPr>
      <w:numPr>
        <w:ilvl w:val="1"/>
        <w:numId w:val="8"/>
      </w:numPr>
    </w:pPr>
    <w:rPr>
      <w:rFonts w:ascii="Arial" w:hAnsi="Arial" w:cs="Times New Roman"/>
      <w:bCs w:val="0"/>
      <w:iCs w:val="0"/>
      <w:color w:val="000000" w:themeColor="text1"/>
      <w:szCs w:val="21"/>
    </w:rPr>
  </w:style>
  <w:style w:type="paragraph" w:customStyle="1" w:styleId="NoHeading3">
    <w:name w:val="No. Heading 3"/>
    <w:basedOn w:val="Heading3"/>
    <w:next w:val="BodyText"/>
    <w:uiPriority w:val="35"/>
    <w:qFormat/>
    <w:rsid w:val="00CD5119"/>
    <w:pPr>
      <w:numPr>
        <w:ilvl w:val="2"/>
        <w:numId w:val="8"/>
      </w:numPr>
    </w:pPr>
    <w:rPr>
      <w:rFonts w:ascii="Arial" w:hAnsi="Arial"/>
      <w:bCs w:val="0"/>
      <w:szCs w:val="28"/>
    </w:rPr>
  </w:style>
  <w:style w:type="paragraph" w:customStyle="1" w:styleId="NoHeading4">
    <w:name w:val="No. Heading 4"/>
    <w:basedOn w:val="Heading4"/>
    <w:next w:val="BodyText"/>
    <w:uiPriority w:val="35"/>
    <w:semiHidden/>
    <w:qFormat/>
    <w:rsid w:val="003A08A5"/>
    <w:pPr>
      <w:numPr>
        <w:ilvl w:val="3"/>
        <w:numId w:val="1"/>
      </w:numPr>
    </w:pPr>
  </w:style>
  <w:style w:type="paragraph" w:styleId="Title">
    <w:name w:val="Title"/>
    <w:basedOn w:val="Normal"/>
    <w:next w:val="BodyText"/>
    <w:link w:val="TitleChar"/>
    <w:uiPriority w:val="24"/>
    <w:qFormat/>
    <w:rsid w:val="00573359"/>
    <w:pPr>
      <w:spacing w:before="360" w:after="120" w:line="264" w:lineRule="auto"/>
    </w:pPr>
    <w:rPr>
      <w:rFonts w:asciiTheme="majorHAnsi" w:eastAsiaTheme="majorEastAsia" w:hAnsiTheme="majorHAnsi" w:cstheme="majorBidi"/>
      <w:b/>
      <w:sz w:val="56"/>
      <w:szCs w:val="52"/>
    </w:rPr>
  </w:style>
  <w:style w:type="character" w:customStyle="1" w:styleId="TitleChar">
    <w:name w:val="Title Char"/>
    <w:basedOn w:val="DefaultParagraphFont"/>
    <w:link w:val="Title"/>
    <w:uiPriority w:val="24"/>
    <w:rsid w:val="001A6BE8"/>
    <w:rPr>
      <w:rFonts w:asciiTheme="majorHAnsi" w:eastAsiaTheme="majorEastAsia" w:hAnsiTheme="majorHAnsi" w:cstheme="majorBidi"/>
      <w:b/>
      <w:sz w:val="56"/>
      <w:szCs w:val="52"/>
    </w:rPr>
  </w:style>
  <w:style w:type="paragraph" w:styleId="Subtitle">
    <w:name w:val="Subtitle"/>
    <w:basedOn w:val="Normal"/>
    <w:next w:val="BodyText"/>
    <w:link w:val="SubtitleChar"/>
    <w:uiPriority w:val="25"/>
    <w:qFormat/>
    <w:rsid w:val="00CD5119"/>
    <w:pPr>
      <w:numPr>
        <w:ilvl w:val="1"/>
      </w:numPr>
      <w:spacing w:after="120" w:line="264" w:lineRule="auto"/>
    </w:pPr>
    <w:rPr>
      <w:rFonts w:asciiTheme="majorHAnsi" w:eastAsiaTheme="majorEastAsia" w:hAnsiTheme="majorHAnsi" w:cstheme="majorBidi"/>
      <w:iCs/>
      <w:color w:val="666666"/>
      <w:sz w:val="32"/>
      <w:szCs w:val="24"/>
    </w:rPr>
  </w:style>
  <w:style w:type="character" w:customStyle="1" w:styleId="SubtitleChar">
    <w:name w:val="Subtitle Char"/>
    <w:basedOn w:val="DefaultParagraphFont"/>
    <w:link w:val="Subtitle"/>
    <w:uiPriority w:val="25"/>
    <w:rsid w:val="00CD5119"/>
    <w:rPr>
      <w:rFonts w:asciiTheme="majorHAnsi" w:eastAsiaTheme="majorEastAsia" w:hAnsiTheme="majorHAnsi" w:cstheme="majorBidi"/>
      <w:iCs/>
      <w:color w:val="666666"/>
      <w:sz w:val="32"/>
      <w:szCs w:val="24"/>
    </w:rPr>
  </w:style>
  <w:style w:type="paragraph" w:styleId="BodyText2">
    <w:name w:val="Body Text 2"/>
    <w:basedOn w:val="BodyText"/>
    <w:link w:val="BodyText2Char"/>
    <w:uiPriority w:val="99"/>
    <w:semiHidden/>
    <w:qFormat/>
    <w:rsid w:val="00444AE6"/>
    <w:pPr>
      <w:numPr>
        <w:ilvl w:val="1"/>
      </w:numPr>
      <w:tabs>
        <w:tab w:val="left" w:pos="567"/>
      </w:tabs>
    </w:pPr>
  </w:style>
  <w:style w:type="character" w:customStyle="1" w:styleId="BodyText2Char">
    <w:name w:val="Body Text 2 Char"/>
    <w:basedOn w:val="DefaultParagraphFont"/>
    <w:link w:val="BodyText2"/>
    <w:uiPriority w:val="99"/>
    <w:semiHidden/>
    <w:rsid w:val="00444AE6"/>
    <w:rPr>
      <w:rFonts w:eastAsia="Times New Roman" w:cs="Times New Roman"/>
      <w:szCs w:val="24"/>
      <w:lang w:eastAsia="en-AU"/>
    </w:rPr>
  </w:style>
  <w:style w:type="paragraph" w:styleId="Header">
    <w:name w:val="header"/>
    <w:basedOn w:val="Normal"/>
    <w:link w:val="HeaderChar"/>
    <w:uiPriority w:val="99"/>
    <w:rsid w:val="00CD5119"/>
    <w:pPr>
      <w:jc w:val="center"/>
    </w:pPr>
    <w:rPr>
      <w:color w:val="808080"/>
      <w:sz w:val="16"/>
    </w:rPr>
  </w:style>
  <w:style w:type="character" w:customStyle="1" w:styleId="HeaderChar">
    <w:name w:val="Header Char"/>
    <w:basedOn w:val="DefaultParagraphFont"/>
    <w:link w:val="Header"/>
    <w:uiPriority w:val="99"/>
    <w:rsid w:val="00CD5119"/>
    <w:rPr>
      <w:color w:val="808080"/>
      <w:sz w:val="16"/>
    </w:rPr>
  </w:style>
  <w:style w:type="paragraph" w:styleId="Footer">
    <w:name w:val="footer"/>
    <w:basedOn w:val="Normal"/>
    <w:link w:val="FooterChar"/>
    <w:uiPriority w:val="29"/>
    <w:qFormat/>
    <w:rsid w:val="00DD64E1"/>
    <w:pPr>
      <w:tabs>
        <w:tab w:val="right" w:pos="9639"/>
      </w:tabs>
      <w:spacing w:line="264" w:lineRule="auto"/>
    </w:pPr>
    <w:rPr>
      <w:b/>
      <w:color w:val="1E1E1E"/>
      <w:sz w:val="16"/>
    </w:rPr>
  </w:style>
  <w:style w:type="character" w:customStyle="1" w:styleId="FooterChar">
    <w:name w:val="Footer Char"/>
    <w:basedOn w:val="DefaultParagraphFont"/>
    <w:link w:val="Footer"/>
    <w:uiPriority w:val="29"/>
    <w:rsid w:val="00CC764A"/>
    <w:rPr>
      <w:b/>
      <w:color w:val="1E1E1E"/>
      <w:sz w:val="16"/>
    </w:rPr>
  </w:style>
  <w:style w:type="paragraph" w:styleId="ListNumber">
    <w:name w:val="List Number"/>
    <w:basedOn w:val="BodyText"/>
    <w:uiPriority w:val="5"/>
    <w:qFormat/>
    <w:rsid w:val="00330037"/>
    <w:pPr>
      <w:numPr>
        <w:numId w:val="31"/>
      </w:numPr>
    </w:pPr>
  </w:style>
  <w:style w:type="paragraph" w:styleId="ListBullet">
    <w:name w:val="List Bullet"/>
    <w:basedOn w:val="BodyText"/>
    <w:uiPriority w:val="4"/>
    <w:qFormat/>
    <w:rsid w:val="00330037"/>
    <w:pPr>
      <w:numPr>
        <w:numId w:val="30"/>
      </w:numPr>
    </w:pPr>
  </w:style>
  <w:style w:type="paragraph" w:styleId="TOCHeading">
    <w:name w:val="TOC Heading"/>
    <w:basedOn w:val="Normal"/>
    <w:next w:val="Normal"/>
    <w:uiPriority w:val="63"/>
    <w:rsid w:val="00D32946"/>
    <w:pPr>
      <w:keepNext/>
      <w:keepLines/>
      <w:spacing w:before="440" w:after="400" w:line="264" w:lineRule="auto"/>
    </w:pPr>
    <w:rPr>
      <w:b/>
      <w:sz w:val="44"/>
    </w:rPr>
  </w:style>
  <w:style w:type="character" w:styleId="Hyperlink">
    <w:name w:val="Hyperlink"/>
    <w:uiPriority w:val="99"/>
    <w:rsid w:val="0091623A"/>
    <w:rPr>
      <w:color w:val="0000FF"/>
      <w:u w:val="none"/>
    </w:rPr>
  </w:style>
  <w:style w:type="paragraph" w:styleId="TOC1">
    <w:name w:val="toc 1"/>
    <w:basedOn w:val="Normal"/>
    <w:next w:val="Normal"/>
    <w:uiPriority w:val="39"/>
    <w:rsid w:val="00C65BF0"/>
    <w:pPr>
      <w:keepNext/>
      <w:tabs>
        <w:tab w:val="right" w:leader="underscore" w:pos="9072"/>
      </w:tabs>
      <w:spacing w:before="240"/>
      <w:outlineLvl w:val="0"/>
    </w:pPr>
    <w:rPr>
      <w:b/>
      <w:sz w:val="28"/>
    </w:rPr>
  </w:style>
  <w:style w:type="paragraph" w:styleId="TOC2">
    <w:name w:val="toc 2"/>
    <w:basedOn w:val="Normal"/>
    <w:next w:val="Normal"/>
    <w:uiPriority w:val="39"/>
    <w:rsid w:val="00677C0E"/>
    <w:pPr>
      <w:tabs>
        <w:tab w:val="right" w:leader="dot" w:pos="9072"/>
      </w:tabs>
      <w:spacing w:before="80"/>
    </w:pPr>
    <w:rPr>
      <w:sz w:val="24"/>
    </w:rPr>
  </w:style>
  <w:style w:type="paragraph" w:styleId="TOC3">
    <w:name w:val="toc 3"/>
    <w:basedOn w:val="Normal"/>
    <w:next w:val="Normal"/>
    <w:uiPriority w:val="39"/>
    <w:rsid w:val="00677C0E"/>
    <w:pPr>
      <w:tabs>
        <w:tab w:val="right" w:leader="dot" w:pos="9072"/>
      </w:tabs>
      <w:spacing w:before="60"/>
      <w:ind w:left="1360" w:hanging="680"/>
    </w:pPr>
  </w:style>
  <w:style w:type="table" w:styleId="TableGrid">
    <w:name w:val="Table Grid"/>
    <w:basedOn w:val="TableNormal"/>
    <w:uiPriority w:val="59"/>
    <w:rsid w:val="00DB2B4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28"/>
    <w:rsid w:val="005317FB"/>
    <w:pPr>
      <w:tabs>
        <w:tab w:val="left" w:pos="142"/>
      </w:tabs>
      <w:spacing w:after="40" w:line="264" w:lineRule="auto"/>
      <w:ind w:left="142" w:hanging="142"/>
    </w:pPr>
    <w:rPr>
      <w:sz w:val="18"/>
      <w:szCs w:val="20"/>
    </w:rPr>
  </w:style>
  <w:style w:type="paragraph" w:customStyle="1" w:styleId="Tableheading">
    <w:name w:val="Table heading"/>
    <w:basedOn w:val="Normal"/>
    <w:uiPriority w:val="9"/>
    <w:qFormat/>
    <w:rsid w:val="00337786"/>
    <w:pPr>
      <w:spacing w:before="60" w:after="60" w:line="252" w:lineRule="auto"/>
    </w:pPr>
    <w:rPr>
      <w:b/>
      <w:sz w:val="20"/>
    </w:rPr>
  </w:style>
  <w:style w:type="paragraph" w:customStyle="1" w:styleId="Tabletext">
    <w:name w:val="Table text"/>
    <w:basedOn w:val="Normal"/>
    <w:link w:val="TabletextChar"/>
    <w:uiPriority w:val="9"/>
    <w:qFormat/>
    <w:rsid w:val="00337786"/>
    <w:pPr>
      <w:spacing w:before="60" w:after="60" w:line="252" w:lineRule="auto"/>
    </w:pPr>
    <w:rPr>
      <w:rFonts w:ascii="Arial" w:eastAsia="Times New Roman" w:hAnsi="Arial" w:cs="Times New Roman"/>
      <w:sz w:val="19"/>
      <w:szCs w:val="21"/>
      <w:lang w:eastAsia="en-AU"/>
    </w:rPr>
  </w:style>
  <w:style w:type="paragraph" w:customStyle="1" w:styleId="TableBullet">
    <w:name w:val="Table Bullet"/>
    <w:basedOn w:val="Tabletext"/>
    <w:uiPriority w:val="14"/>
    <w:qFormat/>
    <w:rsid w:val="00330037"/>
    <w:pPr>
      <w:numPr>
        <w:numId w:val="38"/>
      </w:numPr>
      <w:tabs>
        <w:tab w:val="clear" w:pos="284"/>
        <w:tab w:val="left" w:pos="170"/>
      </w:tabs>
      <w:ind w:left="170" w:hanging="170"/>
    </w:pPr>
    <w:rPr>
      <w:szCs w:val="24"/>
    </w:rPr>
  </w:style>
  <w:style w:type="paragraph" w:customStyle="1" w:styleId="TableNumber">
    <w:name w:val="Table Number"/>
    <w:basedOn w:val="Tabletext"/>
    <w:uiPriority w:val="15"/>
    <w:qFormat/>
    <w:rsid w:val="00371DFF"/>
    <w:pPr>
      <w:numPr>
        <w:numId w:val="41"/>
      </w:numPr>
      <w:tabs>
        <w:tab w:val="clear" w:pos="340"/>
        <w:tab w:val="left" w:pos="227"/>
      </w:tabs>
      <w:ind w:left="227"/>
    </w:pPr>
  </w:style>
  <w:style w:type="character" w:customStyle="1" w:styleId="Heading5Char">
    <w:name w:val="Heading 5 Char"/>
    <w:basedOn w:val="DefaultParagraphFont"/>
    <w:link w:val="Heading5"/>
    <w:uiPriority w:val="1"/>
    <w:rsid w:val="00CD5119"/>
    <w:rPr>
      <w:rFonts w:asciiTheme="majorHAnsi" w:eastAsia="Times New Roman" w:hAnsiTheme="majorHAnsi" w:cs="Times New Roman"/>
      <w:b/>
      <w:bCs/>
      <w:iCs/>
      <w:color w:val="666666"/>
      <w:sz w:val="21"/>
      <w:szCs w:val="26"/>
      <w:lang w:eastAsia="en-AU"/>
    </w:rPr>
  </w:style>
  <w:style w:type="character" w:customStyle="1" w:styleId="Heading6Char">
    <w:name w:val="Heading 6 Char"/>
    <w:basedOn w:val="DefaultParagraphFont"/>
    <w:link w:val="Heading6"/>
    <w:uiPriority w:val="1"/>
    <w:rsid w:val="00EA248D"/>
    <w:rPr>
      <w:rFonts w:eastAsia="Times New Roman" w:cs="Times New Roman"/>
      <w:bCs/>
      <w:color w:val="666666"/>
      <w:sz w:val="21"/>
      <w:lang w:eastAsia="en-AU"/>
      <w14:numForm w14:val="lining"/>
    </w:rPr>
  </w:style>
  <w:style w:type="paragraph" w:styleId="BodyText3">
    <w:name w:val="Body Text 3"/>
    <w:basedOn w:val="BodyText"/>
    <w:link w:val="BodyText3Char"/>
    <w:uiPriority w:val="99"/>
    <w:semiHidden/>
    <w:qFormat/>
    <w:rsid w:val="00444AE6"/>
    <w:pPr>
      <w:numPr>
        <w:ilvl w:val="2"/>
      </w:numPr>
    </w:pPr>
    <w:rPr>
      <w:szCs w:val="16"/>
    </w:rPr>
  </w:style>
  <w:style w:type="character" w:customStyle="1" w:styleId="BodyText3Char">
    <w:name w:val="Body Text 3 Char"/>
    <w:basedOn w:val="DefaultParagraphFont"/>
    <w:link w:val="BodyText3"/>
    <w:uiPriority w:val="99"/>
    <w:semiHidden/>
    <w:rsid w:val="00444AE6"/>
    <w:rPr>
      <w:rFonts w:eastAsia="Times New Roman" w:cs="Times New Roman"/>
      <w:szCs w:val="16"/>
      <w:lang w:eastAsia="en-AU"/>
    </w:rPr>
  </w:style>
  <w:style w:type="character" w:customStyle="1" w:styleId="FootnoteTextChar">
    <w:name w:val="Footnote Text Char"/>
    <w:basedOn w:val="DefaultParagraphFont"/>
    <w:link w:val="FootnoteText"/>
    <w:uiPriority w:val="28"/>
    <w:rsid w:val="005317FB"/>
    <w:rPr>
      <w:sz w:val="18"/>
      <w:szCs w:val="20"/>
    </w:rPr>
  </w:style>
  <w:style w:type="paragraph" w:styleId="TOC4">
    <w:name w:val="toc 4"/>
    <w:basedOn w:val="TOC1"/>
    <w:next w:val="Normal"/>
    <w:uiPriority w:val="39"/>
    <w:rsid w:val="00AB5BEA"/>
    <w:pPr>
      <w:tabs>
        <w:tab w:val="left" w:pos="680"/>
      </w:tabs>
      <w:ind w:left="680" w:hanging="680"/>
    </w:pPr>
    <w:rPr>
      <w:noProof/>
    </w:rPr>
  </w:style>
  <w:style w:type="paragraph" w:customStyle="1" w:styleId="NoHeading5">
    <w:name w:val="No. Heading 5"/>
    <w:basedOn w:val="Heading5"/>
    <w:next w:val="BodyText"/>
    <w:uiPriority w:val="35"/>
    <w:semiHidden/>
    <w:qFormat/>
    <w:rsid w:val="003A08A5"/>
    <w:pPr>
      <w:numPr>
        <w:ilvl w:val="4"/>
        <w:numId w:val="1"/>
      </w:numPr>
    </w:pPr>
  </w:style>
  <w:style w:type="character" w:styleId="FootnoteReference">
    <w:name w:val="footnote reference"/>
    <w:uiPriority w:val="28"/>
    <w:rsid w:val="00E93E1D"/>
    <w:rPr>
      <w:caps w:val="0"/>
      <w:smallCaps w:val="0"/>
      <w:strike w:val="0"/>
      <w:dstrike w:val="0"/>
      <w:vanish w:val="0"/>
      <w:sz w:val="21"/>
      <w:vertAlign w:val="superscript"/>
      <w14:numForm w14:val="lining"/>
    </w:rPr>
  </w:style>
  <w:style w:type="paragraph" w:customStyle="1" w:styleId="Note">
    <w:name w:val="Note"/>
    <w:basedOn w:val="Normal"/>
    <w:uiPriority w:val="19"/>
    <w:qFormat/>
    <w:rsid w:val="0096253C"/>
    <w:pPr>
      <w:spacing w:after="40"/>
    </w:pPr>
    <w:rPr>
      <w:sz w:val="18"/>
    </w:rPr>
  </w:style>
  <w:style w:type="paragraph" w:styleId="BalloonText">
    <w:name w:val="Balloon Text"/>
    <w:basedOn w:val="Normal"/>
    <w:link w:val="BalloonTextChar"/>
    <w:uiPriority w:val="99"/>
    <w:semiHidden/>
    <w:rsid w:val="001A5EEA"/>
    <w:pPr>
      <w:spacing w:line="264" w:lineRule="auto"/>
    </w:pPr>
    <w:rPr>
      <w:rFonts w:ascii="Tahoma" w:eastAsia="Times New Roman" w:hAnsi="Tahoma" w:cs="Tahoma"/>
      <w:sz w:val="16"/>
      <w:szCs w:val="16"/>
      <w:lang w:eastAsia="en-AU"/>
    </w:rPr>
  </w:style>
  <w:style w:type="character" w:customStyle="1" w:styleId="BalloonTextChar">
    <w:name w:val="Balloon Text Char"/>
    <w:basedOn w:val="DefaultParagraphFont"/>
    <w:link w:val="BalloonText"/>
    <w:uiPriority w:val="99"/>
    <w:semiHidden/>
    <w:rsid w:val="00E21DC0"/>
    <w:rPr>
      <w:rFonts w:ascii="Tahoma" w:eastAsia="Times New Roman" w:hAnsi="Tahoma" w:cs="Tahoma"/>
      <w:sz w:val="16"/>
      <w:szCs w:val="16"/>
      <w:lang w:eastAsia="en-AU"/>
      <w14:numForm w14:val="lining"/>
    </w:rPr>
  </w:style>
  <w:style w:type="paragraph" w:styleId="Quote">
    <w:name w:val="Quote"/>
    <w:basedOn w:val="Normal"/>
    <w:next w:val="BodyText"/>
    <w:link w:val="QuoteChar"/>
    <w:uiPriority w:val="23"/>
    <w:qFormat/>
    <w:rsid w:val="00573359"/>
    <w:pPr>
      <w:spacing w:after="120" w:line="264" w:lineRule="auto"/>
      <w:ind w:left="284" w:right="284"/>
    </w:pPr>
    <w:rPr>
      <w:iCs/>
      <w:color w:val="000000" w:themeColor="text1"/>
      <w:sz w:val="18"/>
    </w:rPr>
  </w:style>
  <w:style w:type="character" w:customStyle="1" w:styleId="QuoteChar">
    <w:name w:val="Quote Char"/>
    <w:basedOn w:val="DefaultParagraphFont"/>
    <w:link w:val="Quote"/>
    <w:uiPriority w:val="23"/>
    <w:rsid w:val="001A6BE8"/>
    <w:rPr>
      <w:iCs/>
      <w:color w:val="000000" w:themeColor="text1"/>
      <w:sz w:val="18"/>
    </w:rPr>
  </w:style>
  <w:style w:type="paragraph" w:customStyle="1" w:styleId="FigureStyle">
    <w:name w:val="Figure Style"/>
    <w:basedOn w:val="BodyText"/>
    <w:uiPriority w:val="99"/>
    <w:semiHidden/>
    <w:qFormat/>
    <w:rsid w:val="00FE7A02"/>
    <w:pPr>
      <w:keepNext/>
      <w:spacing w:before="240" w:line="240" w:lineRule="auto"/>
      <w:jc w:val="center"/>
    </w:pPr>
  </w:style>
  <w:style w:type="paragraph" w:styleId="TOC5">
    <w:name w:val="toc 5"/>
    <w:basedOn w:val="TOC2"/>
    <w:next w:val="Normal"/>
    <w:uiPriority w:val="39"/>
    <w:rsid w:val="00AB5BEA"/>
    <w:pPr>
      <w:tabs>
        <w:tab w:val="left" w:pos="680"/>
      </w:tabs>
      <w:ind w:left="680" w:hanging="680"/>
    </w:pPr>
    <w:rPr>
      <w:noProof/>
    </w:rPr>
  </w:style>
  <w:style w:type="paragraph" w:styleId="TOC6">
    <w:name w:val="toc 6"/>
    <w:basedOn w:val="TOC3"/>
    <w:next w:val="Normal"/>
    <w:uiPriority w:val="39"/>
    <w:rsid w:val="00261E1A"/>
    <w:pPr>
      <w:tabs>
        <w:tab w:val="left" w:pos="1361"/>
      </w:tabs>
    </w:pPr>
    <w:rPr>
      <w:noProof/>
    </w:rPr>
  </w:style>
  <w:style w:type="paragraph" w:styleId="TOC7">
    <w:name w:val="toc 7"/>
    <w:basedOn w:val="TOC2"/>
    <w:next w:val="Normal"/>
    <w:uiPriority w:val="64"/>
    <w:semiHidden/>
    <w:rsid w:val="003B4DCF"/>
    <w:pPr>
      <w:spacing w:after="60"/>
    </w:pPr>
    <w:rPr>
      <w:sz w:val="16"/>
    </w:rPr>
  </w:style>
  <w:style w:type="paragraph" w:styleId="TOC8">
    <w:name w:val="toc 8"/>
    <w:basedOn w:val="Normal"/>
    <w:next w:val="Normal"/>
    <w:uiPriority w:val="64"/>
    <w:semiHidden/>
    <w:rsid w:val="003B4DCF"/>
    <w:pPr>
      <w:tabs>
        <w:tab w:val="left" w:pos="851"/>
        <w:tab w:val="right" w:pos="9639"/>
      </w:tabs>
      <w:spacing w:after="60"/>
      <w:ind w:left="851" w:hanging="851"/>
    </w:pPr>
    <w:rPr>
      <w:sz w:val="16"/>
    </w:rPr>
  </w:style>
  <w:style w:type="paragraph" w:styleId="TOC9">
    <w:name w:val="toc 9"/>
    <w:basedOn w:val="Normal"/>
    <w:next w:val="Normal"/>
    <w:uiPriority w:val="64"/>
    <w:semiHidden/>
    <w:rsid w:val="003B4DCF"/>
    <w:pPr>
      <w:tabs>
        <w:tab w:val="left" w:pos="1418"/>
        <w:tab w:val="right" w:pos="9639"/>
      </w:tabs>
      <w:spacing w:after="60"/>
      <w:ind w:left="1134" w:hanging="1134"/>
    </w:pPr>
  </w:style>
  <w:style w:type="paragraph" w:customStyle="1" w:styleId="Unitnumberedobjective">
    <w:name w:val="Unit numbered objective"/>
    <w:basedOn w:val="Normal"/>
    <w:link w:val="UnitnumberedobjectiveChar"/>
    <w:autoRedefine/>
    <w:uiPriority w:val="7"/>
    <w:qFormat/>
    <w:rsid w:val="00593846"/>
    <w:pPr>
      <w:tabs>
        <w:tab w:val="left" w:pos="397"/>
      </w:tabs>
      <w:spacing w:before="120" w:after="120" w:line="264" w:lineRule="auto"/>
      <w:ind w:left="397" w:hanging="397"/>
    </w:pPr>
    <w:rPr>
      <w:rFonts w:ascii="Arial" w:eastAsia="Times New Roman" w:hAnsi="Arial" w:cs="Times New Roman"/>
      <w:szCs w:val="21"/>
      <w:lang w:eastAsia="en-AU"/>
    </w:rPr>
  </w:style>
  <w:style w:type="paragraph" w:styleId="Caption">
    <w:name w:val="caption"/>
    <w:basedOn w:val="Normal"/>
    <w:next w:val="Normal"/>
    <w:uiPriority w:val="9"/>
    <w:qFormat/>
    <w:rsid w:val="00261E1A"/>
    <w:pPr>
      <w:spacing w:before="240" w:after="80" w:line="264" w:lineRule="auto"/>
    </w:pPr>
    <w:rPr>
      <w:b/>
      <w:color w:val="808080"/>
    </w:rPr>
  </w:style>
  <w:style w:type="table" w:customStyle="1" w:styleId="QCAAtablestyle4">
    <w:name w:val="QCAA table style 4"/>
    <w:basedOn w:val="TableNormal"/>
    <w:uiPriority w:val="99"/>
    <w:rsid w:val="005F2573"/>
    <w:pPr>
      <w:spacing w:before="0" w:after="0"/>
    </w:pPr>
    <w:rPr>
      <w:sz w:val="19"/>
    </w:rPr>
    <w:tblP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Pr>
    <w:tblStylePr w:type="firstRow">
      <w:pPr>
        <w:wordWrap/>
        <w:spacing w:beforeLines="0" w:before="0" w:beforeAutospacing="0" w:afterLines="0" w:after="0" w:afterAutospacing="0" w:line="240" w:lineRule="auto"/>
        <w:contextualSpacing w:val="0"/>
      </w:pPr>
      <w:rPr>
        <w:rFonts w:asciiTheme="minorHAnsi" w:hAnsiTheme="minorHAnsi"/>
        <w:b w:val="0"/>
        <w:i w:val="0"/>
        <w:color w:val="auto"/>
        <w:sz w:val="20"/>
        <w:szCs w:val="21"/>
      </w:rPr>
      <w:tblPr/>
      <w:tcPr>
        <w:tcBorders>
          <w:bottom w:val="single" w:sz="12" w:space="0" w:color="D22730" w:themeColor="text2"/>
        </w:tcBorders>
        <w:shd w:val="clear" w:color="auto" w:fill="E6E6E6" w:themeFill="background2"/>
      </w:tcPr>
    </w:tblStylePr>
  </w:style>
  <w:style w:type="character" w:customStyle="1" w:styleId="UnitnumberedobjectiveChar">
    <w:name w:val="Unit numbered objective Char"/>
    <w:basedOn w:val="DefaultParagraphFont"/>
    <w:link w:val="Unitnumberedobjective"/>
    <w:uiPriority w:val="7"/>
    <w:rsid w:val="00593846"/>
    <w:rPr>
      <w:rFonts w:ascii="Arial" w:eastAsia="Times New Roman" w:hAnsi="Arial" w:cs="Times New Roman"/>
      <w:sz w:val="21"/>
      <w:szCs w:val="21"/>
      <w:lang w:eastAsia="en-AU"/>
      <w14:numForm w14:val="lining"/>
    </w:rPr>
  </w:style>
  <w:style w:type="paragraph" w:styleId="TableofAuthorities">
    <w:name w:val="table of authorities"/>
    <w:basedOn w:val="Normal"/>
    <w:next w:val="Normal"/>
    <w:uiPriority w:val="99"/>
    <w:semiHidden/>
    <w:rsid w:val="00E018FB"/>
    <w:pPr>
      <w:ind w:left="200" w:hanging="200"/>
    </w:pPr>
  </w:style>
  <w:style w:type="paragraph" w:styleId="TableofFigures">
    <w:name w:val="table of figures"/>
    <w:basedOn w:val="Normal"/>
    <w:next w:val="Normal"/>
    <w:uiPriority w:val="65"/>
    <w:semiHidden/>
    <w:rsid w:val="00677C0E"/>
    <w:pPr>
      <w:spacing w:after="120" w:line="264" w:lineRule="auto"/>
    </w:pPr>
    <w:rPr>
      <w:noProof/>
    </w:rPr>
  </w:style>
  <w:style w:type="character" w:customStyle="1" w:styleId="Crossreference">
    <w:name w:val="Cross reference"/>
    <w:uiPriority w:val="23"/>
    <w:qFormat/>
    <w:rsid w:val="0091623A"/>
    <w:rPr>
      <w:color w:val="0000FF"/>
      <w:u w:val="none"/>
      <w14:numForm w14:val="lining"/>
    </w:rPr>
  </w:style>
  <w:style w:type="character" w:styleId="FollowedHyperlink">
    <w:name w:val="FollowedHyperlink"/>
    <w:uiPriority w:val="22"/>
    <w:rsid w:val="0091623A"/>
    <w:rPr>
      <w:color w:val="7030A0"/>
      <w:u w:val="none"/>
      <w14:numForm w14:val="lining"/>
    </w:rPr>
  </w:style>
  <w:style w:type="paragraph" w:styleId="ListBullet2">
    <w:name w:val="List Bullet 2"/>
    <w:basedOn w:val="ListBullet"/>
    <w:uiPriority w:val="4"/>
    <w:qFormat/>
    <w:rsid w:val="00330037"/>
    <w:pPr>
      <w:numPr>
        <w:ilvl w:val="1"/>
      </w:numPr>
    </w:pPr>
  </w:style>
  <w:style w:type="paragraph" w:styleId="ListBullet3">
    <w:name w:val="List Bullet 3"/>
    <w:basedOn w:val="ListBullet"/>
    <w:uiPriority w:val="4"/>
    <w:qFormat/>
    <w:rsid w:val="00330037"/>
    <w:pPr>
      <w:numPr>
        <w:ilvl w:val="2"/>
      </w:numPr>
    </w:pPr>
  </w:style>
  <w:style w:type="paragraph" w:styleId="ListBullet4">
    <w:name w:val="List Bullet 4"/>
    <w:basedOn w:val="ListBullet"/>
    <w:uiPriority w:val="4"/>
    <w:rsid w:val="00C2116B"/>
    <w:pPr>
      <w:numPr>
        <w:ilvl w:val="3"/>
      </w:numPr>
      <w:tabs>
        <w:tab w:val="clear" w:pos="851"/>
        <w:tab w:val="left" w:pos="1134"/>
      </w:tabs>
    </w:pPr>
  </w:style>
  <w:style w:type="paragraph" w:styleId="ListBullet5">
    <w:name w:val="List Bullet 5"/>
    <w:basedOn w:val="ListBullet"/>
    <w:uiPriority w:val="4"/>
    <w:semiHidden/>
    <w:rsid w:val="00465D0B"/>
    <w:pPr>
      <w:numPr>
        <w:ilvl w:val="4"/>
        <w:numId w:val="3"/>
      </w:numPr>
    </w:pPr>
  </w:style>
  <w:style w:type="paragraph" w:customStyle="1" w:styleId="ListBullet6">
    <w:name w:val="List Bullet 6"/>
    <w:basedOn w:val="ListBullet"/>
    <w:uiPriority w:val="4"/>
    <w:semiHidden/>
    <w:rsid w:val="00465D0B"/>
    <w:pPr>
      <w:numPr>
        <w:ilvl w:val="5"/>
        <w:numId w:val="3"/>
      </w:numPr>
    </w:pPr>
  </w:style>
  <w:style w:type="paragraph" w:styleId="ListNumber2">
    <w:name w:val="List Number 2"/>
    <w:basedOn w:val="ListNumber"/>
    <w:uiPriority w:val="5"/>
    <w:qFormat/>
    <w:rsid w:val="00330037"/>
    <w:pPr>
      <w:numPr>
        <w:ilvl w:val="1"/>
      </w:numPr>
    </w:pPr>
  </w:style>
  <w:style w:type="paragraph" w:styleId="ListNumber3">
    <w:name w:val="List Number 3"/>
    <w:basedOn w:val="ListNumber"/>
    <w:uiPriority w:val="5"/>
    <w:qFormat/>
    <w:rsid w:val="00330037"/>
    <w:pPr>
      <w:numPr>
        <w:ilvl w:val="2"/>
      </w:numPr>
    </w:pPr>
  </w:style>
  <w:style w:type="paragraph" w:styleId="ListNumber4">
    <w:name w:val="List Number 4"/>
    <w:basedOn w:val="ListNumber"/>
    <w:uiPriority w:val="5"/>
    <w:semiHidden/>
    <w:rsid w:val="00330037"/>
    <w:pPr>
      <w:numPr>
        <w:ilvl w:val="3"/>
        <w:numId w:val="29"/>
      </w:numPr>
    </w:pPr>
  </w:style>
  <w:style w:type="paragraph" w:styleId="ListNumber5">
    <w:name w:val="List Number 5"/>
    <w:basedOn w:val="ListNumber"/>
    <w:uiPriority w:val="5"/>
    <w:semiHidden/>
    <w:rsid w:val="004F2A3C"/>
    <w:pPr>
      <w:numPr>
        <w:ilvl w:val="4"/>
        <w:numId w:val="29"/>
      </w:numPr>
    </w:pPr>
  </w:style>
  <w:style w:type="paragraph" w:customStyle="1" w:styleId="ListNumber6">
    <w:name w:val="List Number 6"/>
    <w:basedOn w:val="ListNumber"/>
    <w:uiPriority w:val="5"/>
    <w:semiHidden/>
    <w:rsid w:val="004F2A3C"/>
    <w:pPr>
      <w:numPr>
        <w:ilvl w:val="5"/>
        <w:numId w:val="29"/>
      </w:numPr>
    </w:pPr>
  </w:style>
  <w:style w:type="paragraph" w:customStyle="1" w:styleId="Legalnotice">
    <w:name w:val="Legal notice"/>
    <w:basedOn w:val="Normal"/>
    <w:uiPriority w:val="27"/>
    <w:qFormat/>
    <w:rsid w:val="00C57385"/>
    <w:pPr>
      <w:spacing w:after="80" w:line="264" w:lineRule="auto"/>
    </w:pPr>
    <w:rPr>
      <w:sz w:val="18"/>
    </w:rPr>
  </w:style>
  <w:style w:type="paragraph" w:customStyle="1" w:styleId="Intro">
    <w:name w:val="Intro"/>
    <w:basedOn w:val="Normal"/>
    <w:next w:val="BodyText"/>
    <w:uiPriority w:val="34"/>
    <w:qFormat/>
    <w:rsid w:val="00593846"/>
    <w:pPr>
      <w:keepNext/>
      <w:keepLines/>
      <w:pageBreakBefore/>
      <w:spacing w:before="400" w:after="120"/>
    </w:pPr>
    <w:rPr>
      <w:b/>
      <w:sz w:val="44"/>
    </w:rPr>
  </w:style>
  <w:style w:type="paragraph" w:customStyle="1" w:styleId="Numberedobjective">
    <w:name w:val="Numbered objective"/>
    <w:basedOn w:val="Normal"/>
    <w:link w:val="NumberedobjectiveChar"/>
    <w:uiPriority w:val="7"/>
    <w:qFormat/>
    <w:rsid w:val="00593846"/>
    <w:pPr>
      <w:tabs>
        <w:tab w:val="left" w:pos="397"/>
      </w:tabs>
      <w:spacing w:before="120" w:after="120" w:line="264" w:lineRule="auto"/>
      <w:ind w:left="397" w:hanging="397"/>
    </w:pPr>
    <w:rPr>
      <w:rFonts w:ascii="Arial" w:eastAsia="Times New Roman" w:hAnsi="Arial" w:cs="Times New Roman"/>
      <w:b/>
      <w:szCs w:val="21"/>
      <w:lang w:eastAsia="en-AU"/>
    </w:rPr>
  </w:style>
  <w:style w:type="paragraph" w:customStyle="1" w:styleId="Introsubheading">
    <w:name w:val="Intro subheading"/>
    <w:basedOn w:val="Normal"/>
    <w:next w:val="BodyText"/>
    <w:uiPriority w:val="34"/>
    <w:qFormat/>
    <w:rsid w:val="00410047"/>
    <w:pPr>
      <w:spacing w:before="360" w:after="120"/>
    </w:pPr>
    <w:rPr>
      <w:b/>
      <w:sz w:val="36"/>
    </w:rPr>
  </w:style>
  <w:style w:type="paragraph" w:styleId="Date">
    <w:name w:val="Date"/>
    <w:basedOn w:val="Normal"/>
    <w:next w:val="Normal"/>
    <w:link w:val="DateChar"/>
    <w:uiPriority w:val="26"/>
    <w:qFormat/>
    <w:rsid w:val="00CD5119"/>
    <w:pPr>
      <w:spacing w:line="264" w:lineRule="auto"/>
    </w:pPr>
    <w:rPr>
      <w:color w:val="666666"/>
      <w:sz w:val="24"/>
    </w:rPr>
  </w:style>
  <w:style w:type="character" w:customStyle="1" w:styleId="DateChar">
    <w:name w:val="Date Char"/>
    <w:basedOn w:val="DefaultParagraphFont"/>
    <w:link w:val="Date"/>
    <w:uiPriority w:val="26"/>
    <w:rsid w:val="00CD5119"/>
    <w:rPr>
      <w:color w:val="666666"/>
      <w:sz w:val="24"/>
    </w:rPr>
  </w:style>
  <w:style w:type="paragraph" w:customStyle="1" w:styleId="TableBullet2">
    <w:name w:val="Table Bullet 2"/>
    <w:basedOn w:val="TableBullet"/>
    <w:uiPriority w:val="14"/>
    <w:qFormat/>
    <w:rsid w:val="00A13FC8"/>
    <w:pPr>
      <w:numPr>
        <w:ilvl w:val="1"/>
      </w:numPr>
      <w:tabs>
        <w:tab w:val="clear" w:pos="170"/>
        <w:tab w:val="clear" w:pos="284"/>
        <w:tab w:val="left" w:pos="340"/>
      </w:tabs>
      <w:ind w:left="340"/>
    </w:pPr>
  </w:style>
  <w:style w:type="paragraph" w:customStyle="1" w:styleId="TableNumber2">
    <w:name w:val="Table Number 2"/>
    <w:basedOn w:val="TableNumber"/>
    <w:uiPriority w:val="15"/>
    <w:qFormat/>
    <w:rsid w:val="00AE1E91"/>
    <w:pPr>
      <w:numPr>
        <w:ilvl w:val="1"/>
      </w:numPr>
      <w:tabs>
        <w:tab w:val="clear" w:pos="227"/>
        <w:tab w:val="clear" w:pos="567"/>
        <w:tab w:val="left" w:pos="454"/>
      </w:tabs>
      <w:ind w:left="454"/>
    </w:pPr>
  </w:style>
  <w:style w:type="paragraph" w:customStyle="1" w:styleId="BodyText4">
    <w:name w:val="Body Text 4"/>
    <w:basedOn w:val="BodyText3"/>
    <w:uiPriority w:val="99"/>
    <w:semiHidden/>
    <w:qFormat/>
    <w:rsid w:val="00444AE6"/>
    <w:pPr>
      <w:numPr>
        <w:ilvl w:val="3"/>
      </w:numPr>
    </w:pPr>
  </w:style>
  <w:style w:type="paragraph" w:customStyle="1" w:styleId="BodyText5">
    <w:name w:val="Body Text 5"/>
    <w:basedOn w:val="BodyText4"/>
    <w:uiPriority w:val="99"/>
    <w:semiHidden/>
    <w:qFormat/>
    <w:rsid w:val="00444AE6"/>
    <w:pPr>
      <w:numPr>
        <w:ilvl w:val="4"/>
      </w:numPr>
    </w:pPr>
  </w:style>
  <w:style w:type="paragraph" w:customStyle="1" w:styleId="BodyText6">
    <w:name w:val="Body Text 6"/>
    <w:basedOn w:val="BodyText5"/>
    <w:uiPriority w:val="99"/>
    <w:semiHidden/>
    <w:qFormat/>
    <w:rsid w:val="00444AE6"/>
    <w:pPr>
      <w:numPr>
        <w:ilvl w:val="5"/>
      </w:numPr>
    </w:pPr>
  </w:style>
  <w:style w:type="character" w:customStyle="1" w:styleId="Shading1">
    <w:name w:val="Shading 1"/>
    <w:uiPriority w:val="44"/>
    <w:qFormat/>
    <w:rsid w:val="004C6139"/>
    <w:rPr>
      <w:rFonts w:ascii="Arial" w:eastAsia="Times New Roman" w:hAnsi="Arial" w:cs="Times New Roman"/>
      <w:szCs w:val="21"/>
      <w:shd w:val="clear" w:color="auto" w:fill="C8DDF2"/>
      <w:lang w:eastAsia="en-AU"/>
      <w14:numForm w14:val="lining"/>
    </w:rPr>
  </w:style>
  <w:style w:type="character" w:customStyle="1" w:styleId="Shading10">
    <w:name w:val="Shading 10"/>
    <w:uiPriority w:val="45"/>
    <w:qFormat/>
    <w:rsid w:val="00CD5119"/>
    <w:rPr>
      <w:rFonts w:ascii="Arial" w:hAnsi="Arial" w:cs="Times New Roman"/>
      <w:szCs w:val="21"/>
      <w:u w:val="wavyDouble" w:color="5E5E5E"/>
      <w:shd w:val="clear" w:color="auto" w:fill="ABE3BB"/>
      <w:lang w:eastAsia="en-AU"/>
      <w14:numForm w14:val="lining"/>
    </w:rPr>
  </w:style>
  <w:style w:type="character" w:customStyle="1" w:styleId="Shading11">
    <w:name w:val="Shading 11"/>
    <w:uiPriority w:val="45"/>
    <w:qFormat/>
    <w:rsid w:val="00CD5119"/>
    <w:rPr>
      <w:rFonts w:ascii="Arial" w:hAnsi="Arial" w:cs="Times New Roman"/>
      <w:szCs w:val="21"/>
      <w:u w:val="thick" w:color="5E5E5E"/>
      <w:shd w:val="clear" w:color="auto" w:fill="F0E0F0"/>
      <w:lang w:eastAsia="en-AU"/>
      <w14:numForm w14:val="lining"/>
    </w:rPr>
  </w:style>
  <w:style w:type="table" w:customStyle="1" w:styleId="TableNoBorders">
    <w:name w:val="Table No Borders"/>
    <w:basedOn w:val="TableNormal"/>
    <w:uiPriority w:val="99"/>
    <w:rsid w:val="004E4A29"/>
    <w:pPr>
      <w:spacing w:before="0" w:after="0"/>
    </w:pPr>
    <w:tblPr>
      <w:tblCellMar>
        <w:left w:w="0" w:type="dxa"/>
        <w:right w:w="0" w:type="dxa"/>
      </w:tblCellMar>
    </w:tblPr>
  </w:style>
  <w:style w:type="paragraph" w:customStyle="1" w:styleId="Bodytextpadtop">
    <w:name w:val="Body text pad top"/>
    <w:basedOn w:val="BodyText"/>
    <w:uiPriority w:val="2"/>
    <w:qFormat/>
    <w:rsid w:val="005D2BA2"/>
    <w:pPr>
      <w:spacing w:before="240"/>
    </w:pPr>
  </w:style>
  <w:style w:type="character" w:styleId="Emphasis">
    <w:name w:val="Emphasis"/>
    <w:uiPriority w:val="2"/>
    <w:rsid w:val="00E93E1D"/>
    <w:rPr>
      <w:i/>
      <w:iCs/>
      <w14:numForm w14:val="lining"/>
    </w:rPr>
  </w:style>
  <w:style w:type="character" w:styleId="Strong">
    <w:name w:val="Strong"/>
    <w:uiPriority w:val="2"/>
    <w:rsid w:val="00E93E1D"/>
    <w:rPr>
      <w:b/>
      <w:bCs/>
      <w14:numForm w14:val="lining"/>
    </w:rPr>
  </w:style>
  <w:style w:type="numbering" w:customStyle="1" w:styleId="ListGroupListNumber">
    <w:name w:val="List_GroupListNumber"/>
    <w:uiPriority w:val="99"/>
    <w:rsid w:val="00330037"/>
    <w:pPr>
      <w:numPr>
        <w:numId w:val="2"/>
      </w:numPr>
    </w:pPr>
  </w:style>
  <w:style w:type="numbering" w:customStyle="1" w:styleId="ListGroupListBullets">
    <w:name w:val="List_GroupListBullets"/>
    <w:uiPriority w:val="99"/>
    <w:rsid w:val="00330037"/>
    <w:pPr>
      <w:numPr>
        <w:numId w:val="13"/>
      </w:numPr>
    </w:pPr>
  </w:style>
  <w:style w:type="paragraph" w:customStyle="1" w:styleId="Indentnumbers">
    <w:name w:val="Indent numbers"/>
    <w:basedOn w:val="BodyText"/>
    <w:uiPriority w:val="7"/>
    <w:qFormat/>
    <w:rsid w:val="00465D0B"/>
    <w:pPr>
      <w:ind w:left="397"/>
    </w:pPr>
    <w:rPr>
      <w:rFonts w:ascii="Arial" w:hAnsi="Arial"/>
      <w:szCs w:val="21"/>
    </w:rPr>
  </w:style>
  <w:style w:type="paragraph" w:customStyle="1" w:styleId="Indentbullets">
    <w:name w:val="Indent bullets"/>
    <w:basedOn w:val="Normal"/>
    <w:uiPriority w:val="5"/>
    <w:qFormat/>
    <w:rsid w:val="00465D0B"/>
    <w:pPr>
      <w:spacing w:after="120" w:line="264" w:lineRule="auto"/>
      <w:ind w:left="284"/>
    </w:pPr>
  </w:style>
  <w:style w:type="paragraph" w:customStyle="1" w:styleId="ListNumberbullet">
    <w:name w:val="List Number + bullet"/>
    <w:basedOn w:val="ListBullet"/>
    <w:uiPriority w:val="6"/>
    <w:qFormat/>
    <w:rsid w:val="00330037"/>
    <w:pPr>
      <w:numPr>
        <w:numId w:val="32"/>
      </w:numPr>
    </w:pPr>
    <w:rPr>
      <w:rFonts w:ascii="Arial" w:hAnsi="Arial"/>
      <w:szCs w:val="21"/>
    </w:rPr>
  </w:style>
  <w:style w:type="paragraph" w:customStyle="1" w:styleId="ListNumberbullet2">
    <w:name w:val="List Number + bullet 2"/>
    <w:basedOn w:val="ListBullet2"/>
    <w:uiPriority w:val="6"/>
    <w:qFormat/>
    <w:rsid w:val="00330037"/>
    <w:pPr>
      <w:numPr>
        <w:numId w:val="32"/>
      </w:numPr>
    </w:pPr>
    <w:rPr>
      <w:rFonts w:ascii="Arial" w:hAnsi="Arial"/>
      <w:szCs w:val="21"/>
    </w:rPr>
  </w:style>
  <w:style w:type="numbering" w:customStyle="1" w:styleId="ListGroupListNumberBullets">
    <w:name w:val="List_GroupListNumber&amp;Bullets"/>
    <w:basedOn w:val="ListGroupListNumber"/>
    <w:uiPriority w:val="99"/>
    <w:rsid w:val="00330037"/>
    <w:pPr>
      <w:numPr>
        <w:numId w:val="15"/>
      </w:numPr>
    </w:pPr>
  </w:style>
  <w:style w:type="character" w:customStyle="1" w:styleId="NumberedobjectiveChar">
    <w:name w:val="Numbered objective Char"/>
    <w:basedOn w:val="DefaultParagraphFont"/>
    <w:link w:val="Numberedobjective"/>
    <w:uiPriority w:val="7"/>
    <w:rsid w:val="00593846"/>
    <w:rPr>
      <w:rFonts w:ascii="Arial" w:eastAsia="Times New Roman" w:hAnsi="Arial" w:cs="Times New Roman"/>
      <w:b/>
      <w:sz w:val="21"/>
      <w:szCs w:val="21"/>
      <w:lang w:eastAsia="en-AU"/>
      <w14:numForm w14:val="lining"/>
    </w:rPr>
  </w:style>
  <w:style w:type="table" w:styleId="Table3Deffects3">
    <w:name w:val="Table 3D effects 3"/>
    <w:basedOn w:val="TableNormal"/>
    <w:rsid w:val="00DD64E1"/>
    <w:pPr>
      <w:spacing w:before="0" w:after="0"/>
    </w:pPr>
    <w:rPr>
      <w:rFonts w:ascii="Arial" w:eastAsia="Times New Roman" w:hAnsi="Arial" w:cs="Times New Roman"/>
      <w:sz w:val="21"/>
      <w:szCs w:val="21"/>
      <w:lang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link w:val="DocumentMapChar"/>
    <w:uiPriority w:val="99"/>
    <w:semiHidden/>
    <w:rsid w:val="00DD64E1"/>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D64E1"/>
    <w:rPr>
      <w:rFonts w:ascii="Segoe UI" w:hAnsi="Segoe UI" w:cs="Segoe UI"/>
      <w:sz w:val="16"/>
      <w:szCs w:val="16"/>
    </w:rPr>
  </w:style>
  <w:style w:type="paragraph" w:customStyle="1" w:styleId="Footersubtitle">
    <w:name w:val="Footer subtitle"/>
    <w:basedOn w:val="Footer"/>
    <w:uiPriority w:val="29"/>
    <w:qFormat/>
    <w:rsid w:val="00FF7EE9"/>
    <w:rPr>
      <w:b w:val="0"/>
      <w:color w:val="808080"/>
    </w:rPr>
  </w:style>
  <w:style w:type="table" w:customStyle="1" w:styleId="QCAAtablestyle5">
    <w:name w:val="QCAA table style 5"/>
    <w:basedOn w:val="TableNormal"/>
    <w:uiPriority w:val="99"/>
    <w:rsid w:val="005F2573"/>
    <w:pPr>
      <w:spacing w:before="0" w:after="0"/>
    </w:pPr>
    <w:rPr>
      <w:sz w:val="19"/>
    </w:rPr>
    <w:tblP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Pr>
    <w:tblStylePr w:type="firstRow">
      <w:rPr>
        <w:color w:val="auto"/>
      </w:rPr>
      <w:tblPr/>
      <w:tcPr>
        <w:tcBorders>
          <w:top w:val="single" w:sz="12" w:space="0" w:color="D22730" w:themeColor="text2"/>
          <w:left w:val="single" w:sz="4" w:space="0" w:color="A6A6A6"/>
          <w:bottom w:val="single" w:sz="4" w:space="0" w:color="A6A6A6"/>
          <w:right w:val="single" w:sz="4" w:space="0" w:color="A6A6A6"/>
          <w:insideH w:val="nil"/>
          <w:insideV w:val="single" w:sz="4" w:space="0" w:color="A6A6A6"/>
          <w:tl2br w:val="nil"/>
          <w:tr2bl w:val="nil"/>
        </w:tcBorders>
      </w:tcPr>
    </w:tblStylePr>
  </w:style>
  <w:style w:type="paragraph" w:customStyle="1" w:styleId="Tablesubhead">
    <w:name w:val="Table subhead"/>
    <w:basedOn w:val="Tabletext"/>
    <w:uiPriority w:val="9"/>
    <w:qFormat/>
    <w:rsid w:val="00025175"/>
    <w:rPr>
      <w:b/>
    </w:rPr>
  </w:style>
  <w:style w:type="table" w:customStyle="1" w:styleId="QCAAtablestyle3">
    <w:name w:val="QCAA table style 3"/>
    <w:basedOn w:val="TableNormal"/>
    <w:uiPriority w:val="99"/>
    <w:rsid w:val="005F2573"/>
    <w:pPr>
      <w:spacing w:before="0" w:after="0"/>
    </w:pPr>
    <w:rPr>
      <w:rFonts w:eastAsia="Times New Roman" w:cs="Times New Roman"/>
      <w:sz w:val="19"/>
      <w:szCs w:val="21"/>
      <w:lang w:eastAsia="en-AU"/>
    </w:rPr>
    <w:tblP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Pr>
    <w:tblStylePr w:type="firstRow">
      <w:pPr>
        <w:wordWrap/>
        <w:spacing w:beforeLines="0" w:before="0" w:beforeAutospacing="0" w:afterLines="0" w:after="0" w:afterAutospacing="0" w:line="240" w:lineRule="auto"/>
        <w:contextualSpacing w:val="0"/>
        <w:mirrorIndents w:val="0"/>
      </w:pPr>
      <w:rPr>
        <w:rFonts w:asciiTheme="minorHAnsi" w:hAnsiTheme="minorHAnsi"/>
        <w:b w:val="0"/>
        <w:color w:val="FFFFFF" w:themeColor="background1"/>
        <w:sz w:val="19"/>
      </w:rPr>
      <w:tblPr/>
      <w:tcPr>
        <w:tcBorders>
          <w:bottom w:val="single" w:sz="12" w:space="0" w:color="D22730" w:themeColor="text2"/>
        </w:tcBorders>
        <w:shd w:val="clear" w:color="auto" w:fill="808080" w:themeFill="accent1"/>
      </w:tcPr>
    </w:tblStylePr>
  </w:style>
  <w:style w:type="numbering" w:customStyle="1" w:styleId="ListGroupTableBullets">
    <w:name w:val="List_GroupTableBullets"/>
    <w:uiPriority w:val="99"/>
    <w:rsid w:val="00330037"/>
    <w:pPr>
      <w:numPr>
        <w:numId w:val="4"/>
      </w:numPr>
    </w:pPr>
  </w:style>
  <w:style w:type="paragraph" w:customStyle="1" w:styleId="TableBullet3">
    <w:name w:val="Table Bullet 3"/>
    <w:basedOn w:val="TableBullet2"/>
    <w:uiPriority w:val="14"/>
    <w:qFormat/>
    <w:rsid w:val="00BD0652"/>
    <w:pPr>
      <w:numPr>
        <w:ilvl w:val="2"/>
      </w:numPr>
      <w:tabs>
        <w:tab w:val="clear" w:pos="340"/>
        <w:tab w:val="clear" w:pos="624"/>
        <w:tab w:val="left" w:pos="510"/>
      </w:tabs>
      <w:ind w:left="510"/>
    </w:pPr>
    <w:rPr>
      <w:color w:val="000000" w:themeColor="text1"/>
      <w:szCs w:val="18"/>
      <w:lang w:eastAsia="en-US"/>
    </w:rPr>
  </w:style>
  <w:style w:type="paragraph" w:customStyle="1" w:styleId="TableNumber3">
    <w:name w:val="Table Number 3"/>
    <w:basedOn w:val="TableNumber2"/>
    <w:uiPriority w:val="15"/>
    <w:qFormat/>
    <w:rsid w:val="001B6A89"/>
    <w:pPr>
      <w:numPr>
        <w:ilvl w:val="2"/>
      </w:numPr>
      <w:tabs>
        <w:tab w:val="clear" w:pos="454"/>
        <w:tab w:val="clear" w:pos="794"/>
        <w:tab w:val="left" w:pos="680"/>
      </w:tabs>
      <w:ind w:left="681"/>
    </w:pPr>
  </w:style>
  <w:style w:type="numbering" w:customStyle="1" w:styleId="ListGroupTableNumber">
    <w:name w:val="List_GroupTableNumber"/>
    <w:uiPriority w:val="99"/>
    <w:rsid w:val="00330037"/>
    <w:pPr>
      <w:numPr>
        <w:numId w:val="17"/>
      </w:numPr>
    </w:pPr>
  </w:style>
  <w:style w:type="paragraph" w:customStyle="1" w:styleId="TableBullet4">
    <w:name w:val="Table Bullet 4"/>
    <w:basedOn w:val="TableBullet3"/>
    <w:uiPriority w:val="14"/>
    <w:qFormat/>
    <w:rsid w:val="00330037"/>
    <w:pPr>
      <w:numPr>
        <w:ilvl w:val="3"/>
      </w:numPr>
      <w:tabs>
        <w:tab w:val="clear" w:pos="510"/>
        <w:tab w:val="clear" w:pos="794"/>
        <w:tab w:val="left" w:pos="680"/>
      </w:tabs>
    </w:pPr>
    <w:rPr>
      <w:rFonts w:asciiTheme="minorHAnsi" w:hAnsiTheme="minorHAnsi"/>
    </w:rPr>
  </w:style>
  <w:style w:type="paragraph" w:customStyle="1" w:styleId="Indenttabletext">
    <w:name w:val="Indent table text"/>
    <w:basedOn w:val="Tabletext"/>
    <w:uiPriority w:val="16"/>
    <w:qFormat/>
    <w:rsid w:val="004F0760"/>
    <w:pPr>
      <w:ind w:left="170"/>
    </w:pPr>
  </w:style>
  <w:style w:type="paragraph" w:customStyle="1" w:styleId="Annotationheading">
    <w:name w:val="Annotation heading"/>
    <w:basedOn w:val="Normal"/>
    <w:uiPriority w:val="17"/>
    <w:qFormat/>
    <w:rsid w:val="00907CE9"/>
    <w:rPr>
      <w:rFonts w:ascii="Arial" w:eastAsia="Times New Roman" w:hAnsi="Arial" w:cs="Times New Roman"/>
      <w:b/>
      <w:color w:val="000000"/>
      <w:sz w:val="16"/>
      <w:szCs w:val="16"/>
      <w:lang w:eastAsia="en-AU"/>
    </w:rPr>
  </w:style>
  <w:style w:type="paragraph" w:customStyle="1" w:styleId="Annotationbodytext">
    <w:name w:val="Annotation body text"/>
    <w:basedOn w:val="Normal"/>
    <w:uiPriority w:val="18"/>
    <w:qFormat/>
    <w:rsid w:val="00907CE9"/>
    <w:rPr>
      <w:rFonts w:ascii="Arial" w:hAnsi="Arial"/>
      <w:sz w:val="16"/>
      <w:szCs w:val="21"/>
    </w:rPr>
  </w:style>
  <w:style w:type="character" w:customStyle="1" w:styleId="Glossaryreference">
    <w:name w:val="Glossary reference"/>
    <w:uiPriority w:val="23"/>
    <w:qFormat/>
    <w:rsid w:val="00E93E1D"/>
    <w:rPr>
      <w:color w:val="666666"/>
      <w:u w:val="dotDotDash" w:color="666666"/>
      <w14:numForm w14:val="lining"/>
    </w:rPr>
  </w:style>
  <w:style w:type="paragraph" w:customStyle="1" w:styleId="Reference">
    <w:name w:val="Reference"/>
    <w:basedOn w:val="Normal"/>
    <w:next w:val="BodyText"/>
    <w:uiPriority w:val="23"/>
    <w:qFormat/>
    <w:rsid w:val="00573359"/>
    <w:pPr>
      <w:spacing w:before="80" w:line="264" w:lineRule="auto"/>
      <w:ind w:left="284" w:hanging="284"/>
    </w:pPr>
  </w:style>
  <w:style w:type="paragraph" w:customStyle="1" w:styleId="Instructiontowriters">
    <w:name w:val="Instruction to writers"/>
    <w:basedOn w:val="Normal"/>
    <w:link w:val="InstructiontowritersChar"/>
    <w:uiPriority w:val="24"/>
    <w:qFormat/>
    <w:rsid w:val="000409DA"/>
    <w:pPr>
      <w:widowControl w:val="0"/>
      <w:shd w:val="clear" w:color="auto" w:fill="C1F0FF"/>
      <w:tabs>
        <w:tab w:val="left" w:pos="709"/>
      </w:tabs>
      <w:spacing w:before="100" w:after="100" w:line="264" w:lineRule="auto"/>
    </w:pPr>
    <w:rPr>
      <w:rFonts w:ascii="Arial" w:eastAsia="Times New Roman" w:hAnsi="Arial" w:cs="Times New Roman"/>
      <w:sz w:val="18"/>
      <w:szCs w:val="21"/>
    </w:rPr>
  </w:style>
  <w:style w:type="character" w:customStyle="1" w:styleId="InstructiontowritersChar">
    <w:name w:val="Instruction to writers Char"/>
    <w:basedOn w:val="DefaultParagraphFont"/>
    <w:link w:val="Instructiontowriters"/>
    <w:uiPriority w:val="24"/>
    <w:rsid w:val="000409DA"/>
    <w:rPr>
      <w:rFonts w:ascii="Arial" w:eastAsia="Times New Roman" w:hAnsi="Arial" w:cs="Times New Roman"/>
      <w:sz w:val="18"/>
      <w:szCs w:val="21"/>
      <w:shd w:val="clear" w:color="auto" w:fill="C1F0FF"/>
      <w14:numForm w14:val="lining"/>
    </w:rPr>
  </w:style>
  <w:style w:type="paragraph" w:customStyle="1" w:styleId="Instructiontowritersbullet">
    <w:name w:val="Instruction to writers bullet"/>
    <w:basedOn w:val="Instructiontowriters"/>
    <w:uiPriority w:val="24"/>
    <w:qFormat/>
    <w:rsid w:val="000409DA"/>
    <w:pPr>
      <w:numPr>
        <w:ilvl w:val="1"/>
        <w:numId w:val="6"/>
      </w:numPr>
      <w:tabs>
        <w:tab w:val="clear" w:pos="284"/>
        <w:tab w:val="clear" w:pos="709"/>
      </w:tabs>
    </w:pPr>
  </w:style>
  <w:style w:type="numbering" w:customStyle="1" w:styleId="ListWriterInstructions">
    <w:name w:val="List_WriterInstructions"/>
    <w:uiPriority w:val="99"/>
    <w:rsid w:val="00573359"/>
    <w:pPr>
      <w:numPr>
        <w:numId w:val="6"/>
      </w:numPr>
    </w:pPr>
  </w:style>
  <w:style w:type="paragraph" w:customStyle="1" w:styleId="Jobnumber">
    <w:name w:val="Job number"/>
    <w:basedOn w:val="Normal"/>
    <w:uiPriority w:val="26"/>
    <w:qFormat/>
    <w:rsid w:val="00CD5119"/>
    <w:pPr>
      <w:spacing w:line="264" w:lineRule="auto"/>
    </w:pPr>
    <w:rPr>
      <w:rFonts w:ascii="Arial" w:eastAsia="Times New Roman" w:hAnsi="Arial" w:cs="Times New Roman"/>
      <w:color w:val="808080"/>
      <w:sz w:val="10"/>
      <w:szCs w:val="10"/>
      <w:lang w:eastAsia="en-AU"/>
    </w:rPr>
  </w:style>
  <w:style w:type="paragraph" w:customStyle="1" w:styleId="Sourceattribution">
    <w:name w:val="Source attribution"/>
    <w:basedOn w:val="Normal"/>
    <w:uiPriority w:val="27"/>
    <w:qFormat/>
    <w:rsid w:val="00CD5119"/>
    <w:pPr>
      <w:widowControl w:val="0"/>
      <w:tabs>
        <w:tab w:val="center" w:pos="7655"/>
        <w:tab w:val="right" w:pos="15309"/>
      </w:tabs>
      <w:spacing w:before="40" w:after="40"/>
    </w:pPr>
    <w:rPr>
      <w:rFonts w:ascii="Arial" w:eastAsia="Times New Roman" w:hAnsi="Arial" w:cs="Arial"/>
      <w:noProof/>
      <w:color w:val="808080"/>
      <w:sz w:val="14"/>
      <w:szCs w:val="12"/>
      <w:lang w:eastAsia="en-AU"/>
    </w:rPr>
  </w:style>
  <w:style w:type="numbering" w:customStyle="1" w:styleId="ListGroupHeadings">
    <w:name w:val="List_GroupHeadings"/>
    <w:uiPriority w:val="99"/>
    <w:rsid w:val="00974028"/>
    <w:pPr>
      <w:numPr>
        <w:numId w:val="7"/>
      </w:numPr>
    </w:pPr>
  </w:style>
  <w:style w:type="character" w:customStyle="1" w:styleId="Shading2">
    <w:name w:val="Shading 2"/>
    <w:uiPriority w:val="44"/>
    <w:qFormat/>
    <w:rsid w:val="004C6139"/>
    <w:rPr>
      <w:rFonts w:ascii="Arial" w:eastAsia="Times New Roman" w:hAnsi="Arial" w:cs="Times New Roman"/>
      <w:szCs w:val="21"/>
      <w:u w:val="dotted"/>
      <w:shd w:val="clear" w:color="auto" w:fill="FBE4D3"/>
      <w:lang w:eastAsia="en-AU"/>
      <w14:numForm w14:val="lining"/>
    </w:rPr>
  </w:style>
  <w:style w:type="character" w:customStyle="1" w:styleId="Shading3">
    <w:name w:val="Shading 3"/>
    <w:uiPriority w:val="44"/>
    <w:qFormat/>
    <w:rsid w:val="004C6139"/>
    <w:rPr>
      <w:rFonts w:ascii="Arial" w:eastAsia="Times New Roman" w:hAnsi="Arial" w:cs="Times New Roman"/>
      <w:szCs w:val="21"/>
      <w:u w:val="dash"/>
      <w:shd w:val="clear" w:color="auto" w:fill="D6EBAD"/>
      <w:lang w:eastAsia="en-AU"/>
      <w14:numForm w14:val="lining"/>
    </w:rPr>
  </w:style>
  <w:style w:type="character" w:customStyle="1" w:styleId="Shading4">
    <w:name w:val="Shading 4"/>
    <w:uiPriority w:val="44"/>
    <w:qFormat/>
    <w:rsid w:val="004C6139"/>
    <w:rPr>
      <w:rFonts w:ascii="Arial" w:eastAsia="Times New Roman" w:hAnsi="Arial" w:cs="Times New Roman"/>
      <w:szCs w:val="21"/>
      <w:u w:val="dotDash"/>
      <w:shd w:val="clear" w:color="auto" w:fill="E0D6EB"/>
      <w:lang w:eastAsia="en-AU"/>
      <w14:numForm w14:val="lining"/>
    </w:rPr>
  </w:style>
  <w:style w:type="character" w:customStyle="1" w:styleId="Shading5">
    <w:name w:val="Shading 5"/>
    <w:uiPriority w:val="44"/>
    <w:qFormat/>
    <w:rsid w:val="00CD5119"/>
    <w:rPr>
      <w:rFonts w:ascii="Arial" w:hAnsi="Arial" w:cs="Times New Roman"/>
      <w:szCs w:val="21"/>
      <w:u w:val="single" w:color="5E5E5E"/>
      <w:shd w:val="clear" w:color="auto" w:fill="FFEB99"/>
      <w:lang w:eastAsia="en-AU"/>
      <w14:numForm w14:val="lining"/>
    </w:rPr>
  </w:style>
  <w:style w:type="character" w:customStyle="1" w:styleId="Shading6">
    <w:name w:val="Shading 6"/>
    <w:uiPriority w:val="44"/>
    <w:qFormat/>
    <w:rsid w:val="004C6139"/>
    <w:rPr>
      <w:rFonts w:ascii="Arial" w:eastAsia="Times New Roman" w:hAnsi="Arial" w:cs="Times New Roman"/>
      <w:szCs w:val="21"/>
      <w:u w:val="dashLong"/>
      <w:shd w:val="clear" w:color="auto" w:fill="99D6D6"/>
      <w:lang w:eastAsia="en-AU"/>
      <w14:numForm w14:val="lining"/>
    </w:rPr>
  </w:style>
  <w:style w:type="character" w:customStyle="1" w:styleId="Shading7">
    <w:name w:val="Shading 7"/>
    <w:uiPriority w:val="44"/>
    <w:qFormat/>
    <w:rsid w:val="00CD5119"/>
    <w:rPr>
      <w:rFonts w:ascii="Arial" w:hAnsi="Arial" w:cs="Times New Roman"/>
      <w:szCs w:val="21"/>
      <w:u w:val="wave" w:color="404040"/>
      <w:shd w:val="clear" w:color="auto" w:fill="EBADC2"/>
      <w:lang w:eastAsia="en-AU"/>
      <w14:numForm w14:val="lining"/>
    </w:rPr>
  </w:style>
  <w:style w:type="character" w:customStyle="1" w:styleId="Shading8">
    <w:name w:val="Shading 8"/>
    <w:uiPriority w:val="44"/>
    <w:qFormat/>
    <w:rsid w:val="004C6139"/>
    <w:rPr>
      <w:rFonts w:ascii="Arial" w:eastAsia="Times New Roman" w:hAnsi="Arial" w:cs="Times New Roman"/>
      <w:szCs w:val="21"/>
      <w:u w:val="dottedHeavy" w:color="FFFFFF"/>
      <w:shd w:val="clear" w:color="auto" w:fill="D6BCAD"/>
      <w:lang w:eastAsia="en-AU"/>
      <w14:numForm w14:val="lining"/>
    </w:rPr>
  </w:style>
  <w:style w:type="character" w:customStyle="1" w:styleId="Shading9">
    <w:name w:val="Shading 9"/>
    <w:uiPriority w:val="44"/>
    <w:qFormat/>
    <w:rsid w:val="00CD5119"/>
    <w:rPr>
      <w:rFonts w:ascii="Arial" w:hAnsi="Arial" w:cs="Times New Roman"/>
      <w:szCs w:val="21"/>
      <w:u w:val="double" w:color="5E5E5E"/>
      <w:shd w:val="clear" w:color="auto" w:fill="FFC7DD"/>
      <w:lang w:eastAsia="en-AU"/>
      <w14:numForm w14:val="lining"/>
    </w:rPr>
  </w:style>
  <w:style w:type="paragraph" w:customStyle="1" w:styleId="Checklist">
    <w:name w:val="Checklist"/>
    <w:basedOn w:val="Normal"/>
    <w:uiPriority w:val="45"/>
    <w:qFormat/>
    <w:rsid w:val="00CA3CD8"/>
    <w:pPr>
      <w:tabs>
        <w:tab w:val="left" w:pos="397"/>
      </w:tabs>
      <w:spacing w:after="120" w:line="264" w:lineRule="auto"/>
      <w:ind w:left="397" w:hanging="397"/>
    </w:pPr>
    <w:rPr>
      <w:rFonts w:eastAsia="Times New Roman" w:cs="Times New Roman"/>
      <w:szCs w:val="21"/>
      <w:lang w:eastAsia="en-AU"/>
    </w:rPr>
  </w:style>
  <w:style w:type="character" w:styleId="PlaceholderText">
    <w:name w:val="Placeholder Text"/>
    <w:basedOn w:val="DefaultParagraphFont"/>
    <w:uiPriority w:val="51"/>
    <w:rsid w:val="00E93E1D"/>
    <w:rPr>
      <w:color w:val="808080"/>
      <w14:numForm w14:val="lining"/>
    </w:rPr>
  </w:style>
  <w:style w:type="paragraph" w:customStyle="1" w:styleId="Answerlinefull">
    <w:name w:val="Answer line full"/>
    <w:basedOn w:val="Normal"/>
    <w:uiPriority w:val="58"/>
    <w:qFormat/>
    <w:rsid w:val="00E53767"/>
    <w:pPr>
      <w:tabs>
        <w:tab w:val="right" w:leader="dot" w:pos="9072"/>
      </w:tabs>
      <w:spacing w:before="320" w:after="120" w:line="320" w:lineRule="atLeast"/>
    </w:pPr>
  </w:style>
  <w:style w:type="paragraph" w:customStyle="1" w:styleId="Answerlineindent">
    <w:name w:val="Answer line indent"/>
    <w:basedOn w:val="Normal"/>
    <w:uiPriority w:val="58"/>
    <w:qFormat/>
    <w:rsid w:val="00E53767"/>
    <w:pPr>
      <w:tabs>
        <w:tab w:val="right" w:leader="dot" w:pos="9072"/>
      </w:tabs>
      <w:spacing w:before="320" w:after="120" w:line="320" w:lineRule="atLeast"/>
      <w:ind w:left="397"/>
    </w:pPr>
  </w:style>
  <w:style w:type="paragraph" w:customStyle="1" w:styleId="Tablenumbermanual">
    <w:name w:val="Table number manual"/>
    <w:basedOn w:val="Tabletext"/>
    <w:uiPriority w:val="16"/>
    <w:qFormat/>
    <w:rsid w:val="004F0760"/>
    <w:pPr>
      <w:tabs>
        <w:tab w:val="left" w:pos="340"/>
      </w:tabs>
      <w:ind w:left="340" w:hanging="340"/>
    </w:pPr>
  </w:style>
  <w:style w:type="paragraph" w:customStyle="1" w:styleId="TRIMref">
    <w:name w:val="TRIM ref"/>
    <w:basedOn w:val="Normal"/>
    <w:uiPriority w:val="58"/>
    <w:qFormat/>
    <w:rsid w:val="00E53767"/>
    <w:pPr>
      <w:spacing w:after="120" w:line="260" w:lineRule="atLeast"/>
      <w:jc w:val="right"/>
    </w:pPr>
    <w:rPr>
      <w:sz w:val="18"/>
    </w:rPr>
  </w:style>
  <w:style w:type="paragraph" w:customStyle="1" w:styleId="Smallspace">
    <w:name w:val="Small space"/>
    <w:basedOn w:val="Normal"/>
    <w:uiPriority w:val="20"/>
    <w:qFormat/>
    <w:rsid w:val="00974028"/>
    <w:rPr>
      <w:sz w:val="2"/>
    </w:rPr>
  </w:style>
  <w:style w:type="paragraph" w:customStyle="1" w:styleId="Tabletextpadded">
    <w:name w:val="Table text padded"/>
    <w:basedOn w:val="Tabletext"/>
    <w:uiPriority w:val="9"/>
    <w:qFormat/>
    <w:rsid w:val="000D2001"/>
    <w:pPr>
      <w:spacing w:after="120"/>
    </w:pPr>
  </w:style>
  <w:style w:type="table" w:styleId="TableGridLight">
    <w:name w:val="Grid Table Light"/>
    <w:basedOn w:val="TableNormal"/>
    <w:uiPriority w:val="40"/>
    <w:rsid w:val="000120D7"/>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QCAAtablestyle1">
    <w:name w:val="QCAA table style 1"/>
    <w:basedOn w:val="TableNormal"/>
    <w:rsid w:val="00DE7D89"/>
    <w:pPr>
      <w:spacing w:before="0" w:after="0"/>
    </w:pPr>
    <w:rPr>
      <w:sz w:val="19"/>
    </w:rPr>
    <w:tblP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Pr>
    <w:tblStylePr w:type="firstRow">
      <w:rPr>
        <w:color w:val="FFFFFF" w:themeColor="background1"/>
      </w:rPr>
      <w:tblPr/>
      <w:tcPr>
        <w:tcBorders>
          <w:bottom w:val="single" w:sz="12" w:space="0" w:color="D22730" w:themeColor="text2"/>
        </w:tcBorders>
        <w:shd w:val="clear" w:color="auto" w:fill="808080" w:themeFill="accent1"/>
      </w:tcPr>
    </w:tblStylePr>
    <w:tblStylePr w:type="firstCol">
      <w:tblPr/>
      <w:tcPr>
        <w:shd w:val="clear" w:color="auto" w:fill="E6E6E6"/>
      </w:tcPr>
    </w:tblStylePr>
  </w:style>
  <w:style w:type="table" w:customStyle="1" w:styleId="QCAAtablestyle2">
    <w:name w:val="QCAA table style 2"/>
    <w:basedOn w:val="TableNormal"/>
    <w:uiPriority w:val="99"/>
    <w:rsid w:val="005F2573"/>
    <w:pPr>
      <w:spacing w:before="0" w:after="0"/>
    </w:pPr>
    <w:rPr>
      <w:sz w:val="19"/>
    </w:rPr>
    <w:tblP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Pr>
    <w:tblStylePr w:type="firstRow">
      <w:rPr>
        <w:color w:val="FFFFFF" w:themeColor="background1"/>
      </w:rPr>
      <w:tblPr/>
      <w:tcPr>
        <w:tcBorders>
          <w:bottom w:val="single" w:sz="12" w:space="0" w:color="D22730" w:themeColor="text2"/>
        </w:tcBorders>
        <w:shd w:val="clear" w:color="auto" w:fill="808080" w:themeFill="accent1"/>
      </w:tcPr>
    </w:tblStylePr>
    <w:tblStylePr w:type="firstCol">
      <w:tblPr/>
      <w:tcPr>
        <w:shd w:val="clear" w:color="auto" w:fill="E6E6E6"/>
      </w:tcPr>
    </w:tblStylePr>
    <w:tblStylePr w:type="nwCell">
      <w:tblPr/>
      <w:tcPr>
        <w:tcBorders>
          <w:top w:val="nil"/>
          <w:left w:val="nil"/>
          <w:bottom w:val="single" w:sz="12" w:space="0" w:color="D22730" w:themeColor="text2"/>
          <w:right w:val="nil"/>
          <w:insideH w:val="nil"/>
          <w:insideV w:val="nil"/>
          <w:tl2br w:val="nil"/>
          <w:tr2bl w:val="nil"/>
        </w:tcBorders>
        <w:shd w:val="clear" w:color="auto" w:fill="FFFFFF" w:themeFill="background1"/>
      </w:tcPr>
    </w:tblStylePr>
  </w:style>
  <w:style w:type="character" w:customStyle="1" w:styleId="Heading7Char">
    <w:name w:val="Heading 7 Char"/>
    <w:basedOn w:val="DefaultParagraphFont"/>
    <w:link w:val="Heading7"/>
    <w:uiPriority w:val="99"/>
    <w:semiHidden/>
    <w:rsid w:val="00CE0E66"/>
    <w:rPr>
      <w:rFonts w:asciiTheme="majorHAnsi" w:eastAsiaTheme="majorEastAsia" w:hAnsiTheme="majorHAnsi" w:cstheme="majorBidi"/>
      <w:i/>
      <w:iCs/>
      <w:color w:val="404040" w:themeColor="text1" w:themeTint="BF"/>
      <w:sz w:val="21"/>
      <w:szCs w:val="21"/>
      <w:lang w:eastAsia="en-AU"/>
      <w14:numForm w14:val="lining"/>
    </w:rPr>
  </w:style>
  <w:style w:type="character" w:customStyle="1" w:styleId="Heading8Char">
    <w:name w:val="Heading 8 Char"/>
    <w:basedOn w:val="DefaultParagraphFont"/>
    <w:link w:val="Heading8"/>
    <w:uiPriority w:val="99"/>
    <w:semiHidden/>
    <w:rsid w:val="00CE0E66"/>
    <w:rPr>
      <w:rFonts w:asciiTheme="majorHAnsi" w:eastAsiaTheme="majorEastAsia" w:hAnsiTheme="majorHAnsi" w:cstheme="majorBidi"/>
      <w:color w:val="404040" w:themeColor="text1" w:themeTint="BF"/>
      <w:sz w:val="20"/>
      <w:szCs w:val="20"/>
      <w:lang w:eastAsia="en-AU"/>
      <w14:numForm w14:val="lining"/>
    </w:rPr>
  </w:style>
  <w:style w:type="character" w:customStyle="1" w:styleId="Heading9Char">
    <w:name w:val="Heading 9 Char"/>
    <w:basedOn w:val="DefaultParagraphFont"/>
    <w:link w:val="Heading9"/>
    <w:uiPriority w:val="99"/>
    <w:semiHidden/>
    <w:rsid w:val="00CE0E66"/>
    <w:rPr>
      <w:rFonts w:asciiTheme="majorHAnsi" w:eastAsiaTheme="majorEastAsia" w:hAnsiTheme="majorHAnsi" w:cstheme="majorBidi"/>
      <w:i/>
      <w:iCs/>
      <w:color w:val="404040" w:themeColor="text1" w:themeTint="BF"/>
      <w:sz w:val="20"/>
      <w:szCs w:val="20"/>
      <w:lang w:eastAsia="en-AU"/>
      <w14:numForm w14:val="lining"/>
    </w:rPr>
  </w:style>
  <w:style w:type="character" w:customStyle="1" w:styleId="TabletextChar">
    <w:name w:val="Table text Char"/>
    <w:link w:val="Tabletext"/>
    <w:uiPriority w:val="9"/>
    <w:rsid w:val="00337786"/>
    <w:rPr>
      <w:rFonts w:ascii="Arial" w:eastAsia="Times New Roman" w:hAnsi="Arial" w:cs="Times New Roman"/>
      <w:sz w:val="19"/>
      <w:szCs w:val="21"/>
      <w:lang w:eastAsia="en-AU"/>
    </w:rPr>
  </w:style>
  <w:style w:type="character" w:styleId="UnresolvedMention">
    <w:name w:val="Unresolved Mention"/>
    <w:basedOn w:val="DefaultParagraphFont"/>
    <w:uiPriority w:val="99"/>
    <w:semiHidden/>
    <w:unhideWhenUsed/>
    <w:rsid w:val="006F4C60"/>
    <w:rPr>
      <w:color w:val="808080"/>
      <w:shd w:val="clear" w:color="auto" w:fill="E6E6E6"/>
    </w:rPr>
  </w:style>
  <w:style w:type="paragraph" w:customStyle="1" w:styleId="Legalnoticenumber">
    <w:name w:val="Legal notice number"/>
    <w:basedOn w:val="Normal"/>
    <w:uiPriority w:val="27"/>
    <w:qFormat/>
    <w:rsid w:val="00162407"/>
    <w:pPr>
      <w:numPr>
        <w:numId w:val="11"/>
      </w:numPr>
      <w:spacing w:after="80" w:line="264" w:lineRule="auto"/>
    </w:pPr>
    <w:rPr>
      <w:sz w:val="18"/>
    </w:rPr>
  </w:style>
  <w:style w:type="numbering" w:customStyle="1" w:styleId="ListGroupLegalNoticeNumber">
    <w:name w:val="List_GroupLegalNoticeNumber"/>
    <w:basedOn w:val="NoList"/>
    <w:uiPriority w:val="99"/>
    <w:rsid w:val="00C57385"/>
    <w:pPr>
      <w:numPr>
        <w:numId w:val="10"/>
      </w:numPr>
    </w:pPr>
  </w:style>
  <w:style w:type="paragraph" w:customStyle="1" w:styleId="Listlead-in">
    <w:name w:val="List lead-in"/>
    <w:basedOn w:val="BodyText"/>
    <w:uiPriority w:val="3"/>
    <w:qFormat/>
    <w:rsid w:val="00FA13FD"/>
    <w:pPr>
      <w:keepNext/>
    </w:pPr>
  </w:style>
  <w:style w:type="character" w:customStyle="1" w:styleId="cf01">
    <w:name w:val="cf01"/>
    <w:basedOn w:val="DefaultParagraphFont"/>
    <w:rsid w:val="007627B9"/>
    <w:rPr>
      <w:rFonts w:ascii="Segoe UI" w:hAnsi="Segoe UI" w:cs="Segoe UI" w:hint="default"/>
      <w:sz w:val="18"/>
      <w:szCs w:val="18"/>
    </w:rPr>
  </w:style>
  <w:style w:type="character" w:customStyle="1" w:styleId="ui-provider">
    <w:name w:val="ui-provider"/>
    <w:basedOn w:val="DefaultParagraphFont"/>
    <w:rsid w:val="007627B9"/>
  </w:style>
  <w:style w:type="character" w:styleId="CommentReference">
    <w:name w:val="annotation reference"/>
    <w:basedOn w:val="DefaultParagraphFont"/>
    <w:uiPriority w:val="99"/>
    <w:semiHidden/>
    <w:rsid w:val="007627B9"/>
    <w:rPr>
      <w:sz w:val="16"/>
      <w:szCs w:val="16"/>
    </w:rPr>
  </w:style>
  <w:style w:type="paragraph" w:styleId="CommentText">
    <w:name w:val="annotation text"/>
    <w:basedOn w:val="Normal"/>
    <w:link w:val="CommentTextChar"/>
    <w:uiPriority w:val="99"/>
    <w:semiHidden/>
    <w:rsid w:val="007627B9"/>
    <w:rPr>
      <w:sz w:val="20"/>
      <w:szCs w:val="20"/>
    </w:rPr>
  </w:style>
  <w:style w:type="character" w:customStyle="1" w:styleId="CommentTextChar">
    <w:name w:val="Comment Text Char"/>
    <w:basedOn w:val="DefaultParagraphFont"/>
    <w:link w:val="CommentText"/>
    <w:uiPriority w:val="99"/>
    <w:semiHidden/>
    <w:rsid w:val="007627B9"/>
    <w:rPr>
      <w:sz w:val="20"/>
      <w:szCs w:val="20"/>
    </w:rPr>
  </w:style>
  <w:style w:type="paragraph" w:styleId="Revision">
    <w:name w:val="Revision"/>
    <w:hidden/>
    <w:uiPriority w:val="99"/>
    <w:semiHidden/>
    <w:rsid w:val="004E2C99"/>
    <w:pPr>
      <w:spacing w:before="0" w:after="0"/>
    </w:pPr>
    <w:rPr>
      <w:sz w:val="21"/>
    </w:rPr>
  </w:style>
  <w:style w:type="paragraph" w:styleId="CommentSubject">
    <w:name w:val="annotation subject"/>
    <w:basedOn w:val="CommentText"/>
    <w:next w:val="CommentText"/>
    <w:link w:val="CommentSubjectChar"/>
    <w:uiPriority w:val="99"/>
    <w:semiHidden/>
    <w:rsid w:val="004E2C99"/>
    <w:rPr>
      <w:b/>
      <w:bCs/>
    </w:rPr>
  </w:style>
  <w:style w:type="character" w:customStyle="1" w:styleId="CommentSubjectChar">
    <w:name w:val="Comment Subject Char"/>
    <w:basedOn w:val="CommentTextChar"/>
    <w:link w:val="CommentSubject"/>
    <w:uiPriority w:val="99"/>
    <w:semiHidden/>
    <w:rsid w:val="004E2C9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989475">
      <w:bodyDiv w:val="1"/>
      <w:marLeft w:val="0"/>
      <w:marRight w:val="0"/>
      <w:marTop w:val="0"/>
      <w:marBottom w:val="0"/>
      <w:divBdr>
        <w:top w:val="none" w:sz="0" w:space="0" w:color="auto"/>
        <w:left w:val="none" w:sz="0" w:space="0" w:color="auto"/>
        <w:bottom w:val="none" w:sz="0" w:space="0" w:color="auto"/>
        <w:right w:val="none" w:sz="0" w:space="0" w:color="auto"/>
      </w:divBdr>
      <w:divsChild>
        <w:div w:id="1383140962">
          <w:marLeft w:val="446"/>
          <w:marRight w:val="0"/>
          <w:marTop w:val="0"/>
          <w:marBottom w:val="120"/>
          <w:divBdr>
            <w:top w:val="none" w:sz="0" w:space="0" w:color="auto"/>
            <w:left w:val="none" w:sz="0" w:space="0" w:color="auto"/>
            <w:bottom w:val="none" w:sz="0" w:space="0" w:color="auto"/>
            <w:right w:val="none" w:sz="0" w:space="0" w:color="auto"/>
          </w:divBdr>
        </w:div>
        <w:div w:id="303629630">
          <w:marLeft w:val="446"/>
          <w:marRight w:val="0"/>
          <w:marTop w:val="0"/>
          <w:marBottom w:val="120"/>
          <w:divBdr>
            <w:top w:val="none" w:sz="0" w:space="0" w:color="auto"/>
            <w:left w:val="none" w:sz="0" w:space="0" w:color="auto"/>
            <w:bottom w:val="none" w:sz="0" w:space="0" w:color="auto"/>
            <w:right w:val="none" w:sz="0" w:space="0" w:color="auto"/>
          </w:divBdr>
        </w:div>
        <w:div w:id="358239124">
          <w:marLeft w:val="446"/>
          <w:marRight w:val="0"/>
          <w:marTop w:val="0"/>
          <w:marBottom w:val="120"/>
          <w:divBdr>
            <w:top w:val="none" w:sz="0" w:space="0" w:color="auto"/>
            <w:left w:val="none" w:sz="0" w:space="0" w:color="auto"/>
            <w:bottom w:val="none" w:sz="0" w:space="0" w:color="auto"/>
            <w:right w:val="none" w:sz="0" w:space="0" w:color="auto"/>
          </w:divBdr>
        </w:div>
      </w:divsChild>
    </w:div>
    <w:div w:id="408774977">
      <w:bodyDiv w:val="1"/>
      <w:marLeft w:val="0"/>
      <w:marRight w:val="0"/>
      <w:marTop w:val="0"/>
      <w:marBottom w:val="0"/>
      <w:divBdr>
        <w:top w:val="none" w:sz="0" w:space="0" w:color="auto"/>
        <w:left w:val="none" w:sz="0" w:space="0" w:color="auto"/>
        <w:bottom w:val="none" w:sz="0" w:space="0" w:color="auto"/>
        <w:right w:val="none" w:sz="0" w:space="0" w:color="auto"/>
      </w:divBdr>
    </w:div>
    <w:div w:id="1133866843">
      <w:bodyDiv w:val="1"/>
      <w:marLeft w:val="0"/>
      <w:marRight w:val="0"/>
      <w:marTop w:val="0"/>
      <w:marBottom w:val="0"/>
      <w:divBdr>
        <w:top w:val="none" w:sz="0" w:space="0" w:color="auto"/>
        <w:left w:val="none" w:sz="0" w:space="0" w:color="auto"/>
        <w:bottom w:val="none" w:sz="0" w:space="0" w:color="auto"/>
        <w:right w:val="none" w:sz="0" w:space="0" w:color="auto"/>
      </w:divBdr>
    </w:div>
    <w:div w:id="1707487829">
      <w:bodyDiv w:val="1"/>
      <w:marLeft w:val="0"/>
      <w:marRight w:val="0"/>
      <w:marTop w:val="0"/>
      <w:marBottom w:val="0"/>
      <w:divBdr>
        <w:top w:val="none" w:sz="0" w:space="0" w:color="auto"/>
        <w:left w:val="none" w:sz="0" w:space="0" w:color="auto"/>
        <w:bottom w:val="none" w:sz="0" w:space="0" w:color="auto"/>
        <w:right w:val="none" w:sz="0" w:space="0" w:color="auto"/>
      </w:divBdr>
    </w:div>
    <w:div w:id="1915049525">
      <w:bodyDiv w:val="1"/>
      <w:marLeft w:val="0"/>
      <w:marRight w:val="0"/>
      <w:marTop w:val="0"/>
      <w:marBottom w:val="0"/>
      <w:divBdr>
        <w:top w:val="none" w:sz="0" w:space="0" w:color="auto"/>
        <w:left w:val="none" w:sz="0" w:space="0" w:color="auto"/>
        <w:bottom w:val="none" w:sz="0" w:space="0" w:color="auto"/>
        <w:right w:val="none" w:sz="0" w:space="0" w:color="auto"/>
      </w:divBdr>
    </w:div>
    <w:div w:id="206571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yperlink" Target="https://doi.org/10.4337/9781789903775.00007" TargetMode="External"/><Relationship Id="rId26" Type="http://schemas.openxmlformats.org/officeDocument/2006/relationships/hyperlink" Target="https://creativecommons.org/licenses/by/4.0" TargetMode="External"/><Relationship Id="rId3" Type="http://schemas.openxmlformats.org/officeDocument/2006/relationships/customXml" Target="../customXml/item3.xml"/><Relationship Id="rId21" Type="http://schemas.openxmlformats.org/officeDocument/2006/relationships/hyperlink" Target="http://www.qcaa.qld.edu.au/" TargetMode="External"/><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qcaa.qld.edu.au/about/k-12-policies/artificial-intelligence" TargetMode="External"/><Relationship Id="rId25" Type="http://schemas.openxmlformats.org/officeDocument/2006/relationships/image" Target="media/image2.svg"/><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qcaa.qld.edu.au/logins/qcaa-portal/landing-page" TargetMode="External"/><Relationship Id="rId20" Type="http://schemas.openxmlformats.org/officeDocument/2006/relationships/hyperlink" Target="https://doi.org/10.1007/s40979-022-00113-0" TargetMode="External"/><Relationship Id="rId29" Type="http://schemas.openxmlformats.org/officeDocument/2006/relationships/hyperlink" Target="https://www.qcaa.qld.edu.au/copyrigh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png"/><Relationship Id="rId32"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s://www.qcaa.qld.edu.au/senior/certificates-and-qualifications/qce-qcia-handbook/8-school-assessment-policies/8.4-developing-school-assessment-policy" TargetMode="External"/><Relationship Id="rId23" Type="http://schemas.openxmlformats.org/officeDocument/2006/relationships/hyperlink" Target="https://www.qcaa.qld.edu.au/copyright" TargetMode="External"/><Relationship Id="rId28" Type="http://schemas.openxmlformats.org/officeDocument/2006/relationships/hyperlink" Target="https://www.qcaa.qld.edu.au/copyright" TargetMode="External"/><Relationship Id="rId10" Type="http://schemas.openxmlformats.org/officeDocument/2006/relationships/webSettings" Target="webSettings.xml"/><Relationship Id="rId19" Type="http://schemas.openxmlformats.org/officeDocument/2006/relationships/hyperlink" Target="https://doi.org/10.1007/s40979-020-0051-3"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hyperlink" Target="mailto:professionallearning@qcaa.qld.edu.au" TargetMode="External"/><Relationship Id="rId27" Type="http://schemas.openxmlformats.org/officeDocument/2006/relationships/hyperlink" Target="https://www.qcaa.qld.edu.au/copyright" TargetMode="External"/><Relationship Id="rId30" Type="http://schemas.openxmlformats.org/officeDocument/2006/relationships/footer" Target="footer3.xml"/></Relationships>
</file>

<file path=word/_rels/footer1.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1.png"/><Relationship Id="rId1" Type="http://schemas.openxmlformats.org/officeDocument/2006/relationships/hyperlink" Target="https://www.qcaa.qld.edu.au/copyright" TargetMode="External"/><Relationship Id="rId5" Type="http://schemas.openxmlformats.org/officeDocument/2006/relationships/image" Target="media/image4.svg"/><Relationship Id="rId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file01\data\Oracle\MSOffice\Template\Word%20ribbon\Factsheets%20and%20reports\1_factsheet_A4_portrait_CC_B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59B888B9E6844898B8E99159EEAF93C"/>
        <w:category>
          <w:name w:val="General"/>
          <w:gallery w:val="placeholder"/>
        </w:category>
        <w:types>
          <w:type w:val="bbPlcHdr"/>
        </w:types>
        <w:behaviors>
          <w:behavior w:val="content"/>
        </w:behaviors>
        <w:guid w:val="{CA4DB6BC-66D6-4877-9E47-EF29E67FC476}"/>
      </w:docPartPr>
      <w:docPartBody>
        <w:p w:rsidR="00DA0414" w:rsidRDefault="00DA0414">
          <w:pPr>
            <w:pStyle w:val="D59B888B9E6844898B8E99159EEAF93C"/>
          </w:pPr>
          <w:r w:rsidRPr="002E6121">
            <w:rPr>
              <w:shd w:val="clear" w:color="auto" w:fill="4EA72E" w:themeFill="accent6"/>
            </w:rPr>
            <w:t>[Title]</w:t>
          </w:r>
        </w:p>
      </w:docPartBody>
    </w:docPart>
    <w:docPart>
      <w:docPartPr>
        <w:name w:val="4E1C7F7FADA9482098708964F03643B9"/>
        <w:category>
          <w:name w:val="General"/>
          <w:gallery w:val="placeholder"/>
        </w:category>
        <w:types>
          <w:type w:val="bbPlcHdr"/>
        </w:types>
        <w:behaviors>
          <w:behavior w:val="content"/>
        </w:behaviors>
        <w:guid w:val="{AA42B999-ADBC-47A4-8C27-6AFC4C435E1B}"/>
      </w:docPartPr>
      <w:docPartBody>
        <w:p w:rsidR="00DA0414" w:rsidRDefault="00DA0414">
          <w:pPr>
            <w:pStyle w:val="4E1C7F7FADA9482098708964F03643B9"/>
          </w:pPr>
          <w:r w:rsidRPr="00532847">
            <w:rPr>
              <w:shd w:val="clear" w:color="auto" w:fill="4EA72E" w:themeFill="accent6"/>
            </w:rPr>
            <w:t>[Subtitle]</w:t>
          </w:r>
        </w:p>
      </w:docPartBody>
    </w:docPart>
    <w:docPart>
      <w:docPartPr>
        <w:name w:val="5D67698D3E6B47008391E4AA1AC281F4"/>
        <w:category>
          <w:name w:val="General"/>
          <w:gallery w:val="placeholder"/>
        </w:category>
        <w:types>
          <w:type w:val="bbPlcHdr"/>
        </w:types>
        <w:behaviors>
          <w:behavior w:val="content"/>
        </w:behaviors>
        <w:guid w:val="{F254FBDB-7946-481D-88DB-BEA283A6F826}"/>
      </w:docPartPr>
      <w:docPartBody>
        <w:p w:rsidR="00DA0414" w:rsidRDefault="00DA0414">
          <w:pPr>
            <w:pStyle w:val="5D67698D3E6B47008391E4AA1AC281F4"/>
          </w:pPr>
          <w:r w:rsidRPr="00890E51">
            <w:rPr>
              <w:shd w:val="clear" w:color="auto" w:fill="F7EA9F"/>
            </w:rPr>
            <w:t>[Year]</w:t>
          </w:r>
        </w:p>
      </w:docPartBody>
    </w:docPart>
    <w:docPart>
      <w:docPartPr>
        <w:name w:val="0178473A5AC74AA69A417AFE100E6AF7"/>
        <w:category>
          <w:name w:val="General"/>
          <w:gallery w:val="placeholder"/>
        </w:category>
        <w:types>
          <w:type w:val="bbPlcHdr"/>
        </w:types>
        <w:behaviors>
          <w:behavior w:val="content"/>
        </w:behaviors>
        <w:guid w:val="{1D00F9B1-F263-4C98-B912-0CCCE8245B62}"/>
      </w:docPartPr>
      <w:docPartBody>
        <w:p w:rsidR="00DA0414" w:rsidRDefault="00DA0414">
          <w:pPr>
            <w:pStyle w:val="0178473A5AC74AA69A417AFE100E6AF7"/>
          </w:pPr>
          <w:r w:rsidRPr="00890E51">
            <w:rPr>
              <w:shd w:val="clear" w:color="auto" w:fill="F7EA9F"/>
            </w:rPr>
            <w:t>[Year]</w:t>
          </w:r>
        </w:p>
      </w:docPartBody>
    </w:docPart>
    <w:docPart>
      <w:docPartPr>
        <w:name w:val="09476115319E439FB1DB4A16DBA9846F"/>
        <w:category>
          <w:name w:val="General"/>
          <w:gallery w:val="placeholder"/>
        </w:category>
        <w:types>
          <w:type w:val="bbPlcHdr"/>
        </w:types>
        <w:behaviors>
          <w:behavior w:val="content"/>
        </w:behaviors>
        <w:guid w:val="{4AD71A2E-5663-4EF0-9852-E4F27A2DA68B}"/>
      </w:docPartPr>
      <w:docPartBody>
        <w:p w:rsidR="00DA0414" w:rsidRDefault="00DA0414">
          <w:pPr>
            <w:pStyle w:val="09476115319E439FB1DB4A16DBA9846F"/>
          </w:pPr>
          <w:r w:rsidRPr="002E6121">
            <w:rPr>
              <w:shd w:val="clear" w:color="auto" w:fill="4EA72E" w:themeFill="accent6"/>
            </w:rPr>
            <w:t>[Title]</w:t>
          </w:r>
        </w:p>
      </w:docPartBody>
    </w:docPart>
    <w:docPart>
      <w:docPartPr>
        <w:name w:val="7290DB5BA4D64F4EBC649146B8D7741B"/>
        <w:category>
          <w:name w:val="General"/>
          <w:gallery w:val="placeholder"/>
        </w:category>
        <w:types>
          <w:type w:val="bbPlcHdr"/>
        </w:types>
        <w:behaviors>
          <w:behavior w:val="content"/>
        </w:behaviors>
        <w:guid w:val="{E2361BEF-45E9-4B88-82CB-E19FD6BA004B}"/>
      </w:docPartPr>
      <w:docPartBody>
        <w:p w:rsidR="00DA0414" w:rsidRDefault="00DA0414">
          <w:pPr>
            <w:pStyle w:val="7290DB5BA4D64F4EBC649146B8D7741B"/>
          </w:pPr>
          <w:r w:rsidRPr="00532847">
            <w:rPr>
              <w:iCs/>
              <w:sz w:val="18"/>
              <w:shd w:val="clear" w:color="auto" w:fill="4EA72E" w:themeFill="accent6"/>
            </w:rPr>
            <w:t>[Subtitle]</w:t>
          </w:r>
        </w:p>
      </w:docPartBody>
    </w:docPart>
    <w:docPart>
      <w:docPartPr>
        <w:name w:val="10672F3CCDBF45148B3544708F391971"/>
        <w:category>
          <w:name w:val="General"/>
          <w:gallery w:val="placeholder"/>
        </w:category>
        <w:types>
          <w:type w:val="bbPlcHdr"/>
        </w:types>
        <w:behaviors>
          <w:behavior w:val="content"/>
        </w:behaviors>
        <w:guid w:val="{E99E8A62-0307-471C-B671-C5579A04A83A}"/>
      </w:docPartPr>
      <w:docPartBody>
        <w:p w:rsidR="00DA0414" w:rsidRDefault="00DA0414">
          <w:pPr>
            <w:pStyle w:val="10672F3CCDBF45148B3544708F391971"/>
          </w:pPr>
          <w:r w:rsidRPr="002E6121">
            <w:rPr>
              <w:shd w:val="clear" w:color="auto" w:fill="4EA72E" w:themeFill="accent6"/>
            </w:rPr>
            <w:t>[</w:t>
          </w:r>
          <w:r>
            <w:rPr>
              <w:shd w:val="clear" w:color="auto" w:fill="4EA72E" w:themeFill="accent6"/>
            </w:rPr>
            <w:t>Publish</w:t>
          </w:r>
          <w:r w:rsidRPr="002E6121">
            <w:rPr>
              <w:shd w:val="clear" w:color="auto" w:fill="4EA72E" w:themeFill="accent6"/>
            </w:rPr>
            <w:t xml:space="preserv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414"/>
    <w:rsid w:val="00142FBE"/>
    <w:rsid w:val="0041287F"/>
    <w:rsid w:val="00A1394C"/>
    <w:rsid w:val="00B437ED"/>
    <w:rsid w:val="00B5069D"/>
    <w:rsid w:val="00D325D5"/>
    <w:rsid w:val="00DA0414"/>
    <w:rsid w:val="00E133B1"/>
    <w:rsid w:val="00F654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AU" w:eastAsia="en-A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59B888B9E6844898B8E99159EEAF93C">
    <w:name w:val="D59B888B9E6844898B8E99159EEAF93C"/>
  </w:style>
  <w:style w:type="paragraph" w:customStyle="1" w:styleId="4E1C7F7FADA9482098708964F03643B9">
    <w:name w:val="4E1C7F7FADA9482098708964F03643B9"/>
  </w:style>
  <w:style w:type="character" w:styleId="Emphasis">
    <w:name w:val="Emphasis"/>
    <w:uiPriority w:val="2"/>
    <w:rPr>
      <w:i/>
      <w:iCs/>
      <w14:numForm w14:val="lining"/>
    </w:rPr>
  </w:style>
  <w:style w:type="paragraph" w:customStyle="1" w:styleId="5D67698D3E6B47008391E4AA1AC281F4">
    <w:name w:val="5D67698D3E6B47008391E4AA1AC281F4"/>
  </w:style>
  <w:style w:type="paragraph" w:customStyle="1" w:styleId="0178473A5AC74AA69A417AFE100E6AF7">
    <w:name w:val="0178473A5AC74AA69A417AFE100E6AF7"/>
  </w:style>
  <w:style w:type="paragraph" w:customStyle="1" w:styleId="09476115319E439FB1DB4A16DBA9846F">
    <w:name w:val="09476115319E439FB1DB4A16DBA9846F"/>
  </w:style>
  <w:style w:type="paragraph" w:customStyle="1" w:styleId="7290DB5BA4D64F4EBC649146B8D7741B">
    <w:name w:val="7290DB5BA4D64F4EBC649146B8D7741B"/>
  </w:style>
  <w:style w:type="paragraph" w:customStyle="1" w:styleId="10672F3CCDBF45148B3544708F391971">
    <w:name w:val="10672F3CCDBF45148B3544708F3919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QCAA_365_v2">
  <a:themeElements>
    <a:clrScheme name="QCAA_2021">
      <a:dk1>
        <a:sysClr val="windowText" lastClr="000000"/>
      </a:dk1>
      <a:lt1>
        <a:srgbClr val="FFFFFF"/>
      </a:lt1>
      <a:dk2>
        <a:srgbClr val="D22730"/>
      </a:dk2>
      <a:lt2>
        <a:srgbClr val="E6E6E6"/>
      </a:lt2>
      <a:accent1>
        <a:srgbClr val="808080"/>
      </a:accent1>
      <a:accent2>
        <a:srgbClr val="21578A"/>
      </a:accent2>
      <a:accent3>
        <a:srgbClr val="ED7A23"/>
      </a:accent3>
      <a:accent4>
        <a:srgbClr val="99CC33"/>
      </a:accent4>
      <a:accent5>
        <a:srgbClr val="663399"/>
      </a:accent5>
      <a:accent6>
        <a:srgbClr val="F7EA9F"/>
      </a:accent6>
      <a:hlink>
        <a:srgbClr val="0000FF"/>
      </a:hlink>
      <a:folHlink>
        <a:srgbClr val="7030A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solidFill>
            <a:schemeClr val="accent2"/>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Orange">
      <a:srgbClr val="ED7A23"/>
    </a:custClr>
    <a:custClr name="Yellow">
      <a:srgbClr val="FFCC00"/>
    </a:custClr>
    <a:custClr name="Apple green">
      <a:srgbClr val="99CC33"/>
    </a:custClr>
    <a:custClr name="Ivy green">
      <a:srgbClr val="2FBA54"/>
    </a:custClr>
    <a:custClr name="Aqua">
      <a:srgbClr val="009999"/>
    </a:custClr>
    <a:custClr name="Royal purple">
      <a:srgbClr val="663399"/>
    </a:custClr>
    <a:custClr name="Lavender">
      <a:srgbClr val="B362B3"/>
    </a:custClr>
    <a:custClr name="Candy pink">
      <a:srgbClr val="FF73AB"/>
    </a:custClr>
    <a:custClr name="Rose pink">
      <a:srgbClr val="CC3366"/>
    </a:custClr>
    <a:custClr name="Brown">
      <a:srgbClr val="995734"/>
    </a:custClr>
    <a:custClr name="Light orange">
      <a:srgbClr val="FBE4D3"/>
    </a:custClr>
    <a:custClr name="Light yellow">
      <a:srgbClr val="FFEB99"/>
    </a:custClr>
    <a:custClr name="Light apple green">
      <a:srgbClr val="D6EBAD"/>
    </a:custClr>
    <a:custClr name="Light ivy green">
      <a:srgbClr val="ABE3BB"/>
    </a:custClr>
    <a:custClr name="Light aqua">
      <a:srgbClr val="99D6D6"/>
    </a:custClr>
    <a:custClr name="Light royal purple">
      <a:srgbClr val="E0D6EB"/>
    </a:custClr>
    <a:custClr name="Light lavender">
      <a:srgbClr val="F0E0F0"/>
    </a:custClr>
    <a:custClr name="Light candy pink">
      <a:srgbClr val="FFC7DD"/>
    </a:custClr>
    <a:custClr name="Light rose pink">
      <a:srgbClr val="EBADC2"/>
    </a:custClr>
    <a:custClr name="Light brown">
      <a:srgbClr val="D6BCAD"/>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C2ECD67EF361448BAFADCE554660F27" ma:contentTypeVersion="5" ma:contentTypeDescription="Create a new document." ma:contentTypeScope="" ma:versionID="86783f85b931610d089955e1e95e1ccd">
  <xsd:schema xmlns:xsd="http://www.w3.org/2001/XMLSchema" xmlns:xs="http://www.w3.org/2001/XMLSchema" xmlns:p="http://schemas.microsoft.com/office/2006/metadata/properties" xmlns:ns3="f493214f-b0fe-439f-a075-edfcce671620" xmlns:ns4="c935afa6-a565-4c4f-a3c9-6bfdc0f44455" targetNamespace="http://schemas.microsoft.com/office/2006/metadata/properties" ma:root="true" ma:fieldsID="bb33215ba1401a3f00f89a474ad2ed5c" ns3:_="" ns4:_="">
    <xsd:import namespace="f493214f-b0fe-439f-a075-edfcce671620"/>
    <xsd:import namespace="c935afa6-a565-4c4f-a3c9-6bfdc0f4445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93214f-b0fe-439f-a075-edfcce67162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35afa6-a565-4c4f-a3c9-6bfdc0f4445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QCAA xmlns="http://QCAA.qld.edu.au">
  <DocumentDate>2025-12-03T00:00:00</DocumentDate>
  <DocumentTitle>Junior secondary academic integrity toolkit </DocumentTitle>
  <DocumentSubtitle/>
  <DocumentJobNumber/>
  <DocumentField1/>
  <DocumentField2/>
  <DocumentField3/>
  <DocumentField4/>
</QCAA>
</file>

<file path=customXml/item6.xml><?xml version="1.0" encoding="utf-8"?>
<QCAA xmlns="http://QCAA.qld.edu.au">
  <DocumentDate/>
  <DocumentTitle/>
  <DocumentSubtitle>Guidance for teachers </DocumentSubtitle>
  <DocumentJobNumber/>
  <DocumentField1/>
  <DocumentField2/>
  <DocumentField3/>
  <DocumentField4/>
  <DocumentField5/>
  <DocumentField6/>
  <DocumentField7/>
  <DocumentField8/>
</QCAA>
</file>

<file path=customXml/itemProps1.xml><?xml version="1.0" encoding="utf-8"?>
<ds:datastoreItem xmlns:ds="http://schemas.openxmlformats.org/officeDocument/2006/customXml" ds:itemID="{2E8E891A-0309-4FD0-B084-12DB1381C7C7}">
  <ds:schemaRefs>
    <ds:schemaRef ds:uri="http://schemas.openxmlformats.org/officeDocument/2006/bibliography"/>
  </ds:schemaRefs>
</ds:datastoreItem>
</file>

<file path=customXml/itemProps2.xml><?xml version="1.0" encoding="utf-8"?>
<ds:datastoreItem xmlns:ds="http://schemas.openxmlformats.org/officeDocument/2006/customXml" ds:itemID="{AC7AFD66-71E7-4A2A-9B37-1B7B9999E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93214f-b0fe-439f-a075-edfcce671620"/>
    <ds:schemaRef ds:uri="c935afa6-a565-4c4f-a3c9-6bfdc0f444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2B1812-CEF6-4FD3-BB59-456106A65012}">
  <ds:schemaRefs>
    <ds:schemaRef ds:uri="http://schemas.microsoft.com/sharepoint/v3/contenttype/forms"/>
  </ds:schemaRefs>
</ds:datastoreItem>
</file>

<file path=customXml/itemProps4.xml><?xml version="1.0" encoding="utf-8"?>
<ds:datastoreItem xmlns:ds="http://schemas.openxmlformats.org/officeDocument/2006/customXml" ds:itemID="{29712834-90B7-40D7-A524-086BEEC78BDD}">
  <ds:schemaRefs>
    <ds:schemaRef ds:uri="http://purl.org/dc/elements/1.1/"/>
    <ds:schemaRef ds:uri="http://schemas.openxmlformats.org/package/2006/metadata/core-properties"/>
    <ds:schemaRef ds:uri="c935afa6-a565-4c4f-a3c9-6bfdc0f44455"/>
    <ds:schemaRef ds:uri="http://schemas.microsoft.com/office/infopath/2007/PartnerControls"/>
    <ds:schemaRef ds:uri="http://purl.org/dc/terms/"/>
    <ds:schemaRef ds:uri="http://schemas.microsoft.com/office/2006/metadata/properties"/>
    <ds:schemaRef ds:uri="http://schemas.microsoft.com/office/2006/documentManagement/types"/>
    <ds:schemaRef ds:uri="f493214f-b0fe-439f-a075-edfcce671620"/>
    <ds:schemaRef ds:uri="http://www.w3.org/XML/1998/namespace"/>
    <ds:schemaRef ds:uri="http://purl.org/dc/dcmitype/"/>
  </ds:schemaRefs>
</ds:datastoreItem>
</file>

<file path=customXml/itemProps5.xml><?xml version="1.0" encoding="utf-8"?>
<ds:datastoreItem xmlns:ds="http://schemas.openxmlformats.org/officeDocument/2006/customXml" ds:itemID="{029BFAC3-A859-40E3-910E-708531540F3D}">
  <ds:schemaRefs>
    <ds:schemaRef ds:uri="http://QCAA.qld.edu.au"/>
  </ds:schemaRefs>
</ds:datastoreItem>
</file>

<file path=customXml/itemProps6.xml><?xml version="1.0" encoding="utf-8"?>
<ds:datastoreItem xmlns:ds="http://schemas.openxmlformats.org/officeDocument/2006/customXml" ds:itemID="{ECF99190-FDC9-4DC7-BF4D-418697363580}">
  <ds:schemaRefs>
    <ds:schemaRef ds:uri="http://QCAA.qld.edu.au"/>
  </ds:schemaRefs>
</ds:datastoreItem>
</file>

<file path=docProps/app.xml><?xml version="1.0" encoding="utf-8"?>
<Properties xmlns="http://schemas.openxmlformats.org/officeDocument/2006/extended-properties" xmlns:vt="http://schemas.openxmlformats.org/officeDocument/2006/docPropsVTypes">
  <Template>1_factsheet_A4_portrait_CC_BY</Template>
  <TotalTime>36</TotalTime>
  <Pages>6</Pages>
  <Words>2348</Words>
  <Characters>13386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Academic integrity junior secondary guidance for teachers</vt:lpstr>
    </vt:vector>
  </TitlesOfParts>
  <Company>Queensland Curriculum and Assessment Authority</Company>
  <LinksUpToDate>false</LinksUpToDate>
  <CharactersWithSpaces>15703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Academic integrity junior secondary guidance for teachers</dc:title>
  <dc:creator>Queensland Curriculum and Assessment Authority</dc:creator>
  <dc:description>Creative Commons Attribution 4.0 International Licence_x000d_
https://creativecommons.org/licences/by/4.0/legalcode_x000d_
Please give attribution to:  State of Queensland (QCAA) 2024</dc:description>
  <cp:lastModifiedBy>Hannah Rock</cp:lastModifiedBy>
  <cp:revision>10</cp:revision>
  <cp:lastPrinted>2020-02-12T03:23:00Z</cp:lastPrinted>
  <dcterms:created xsi:type="dcterms:W3CDTF">2025-11-25T01:47:00Z</dcterms:created>
  <dcterms:modified xsi:type="dcterms:W3CDTF">2025-12-15T00:30:00Z</dcterms:modified>
  <cp:category>231338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c:dateCopyrighted">
    <vt:lpwstr>2024</vt:lpwstr>
  </property>
  <property fmtid="{D5CDD505-2E9C-101B-9397-08002B2CF9AE}" pid="3" name="dc:RightsStatement">
    <vt:lpwstr>https://creativecommons.org/licenses/by/4.0/legalcode</vt:lpwstr>
  </property>
  <property fmtid="{D5CDD505-2E9C-101B-9397-08002B2CF9AE}" pid="4" name="dc:LicenseDocument">
    <vt:lpwstr>https://creativecommons.org/licenses/by/4.0/legalcode</vt:lpwstr>
  </property>
  <property fmtid="{D5CDD505-2E9C-101B-9397-08002B2CF9AE}" pid="5" name="dc:License">
    <vt:lpwstr>https://creativecommons.org/licenses/by/4.0/legalcode</vt:lpwstr>
  </property>
  <property fmtid="{D5CDD505-2E9C-101B-9397-08002B2CF9AE}" pid="6" name="dc:Contributor">
    <vt:lpwstr>State of Queensland  (QCAA)</vt:lpwstr>
  </property>
  <property fmtid="{D5CDD505-2E9C-101B-9397-08002B2CF9AE}" pid="7" name="CreativeCommonsLicenseURL">
    <vt:lpwstr>https://creativecommons.org/licenses/by/4.0/legalcode</vt:lpwstr>
  </property>
  <property fmtid="{D5CDD505-2E9C-101B-9397-08002B2CF9AE}" pid="8" name="CreativeCommonsLicenseID">
    <vt:lpwstr>Creative Commons Attribution 4.0 International Licence</vt:lpwstr>
  </property>
  <property fmtid="{D5CDD505-2E9C-101B-9397-08002B2CF9AE}" pid="9" name="ContentTypeId">
    <vt:lpwstr>0x0101006C2ECD67EF361448BAFADCE554660F27</vt:lpwstr>
  </property>
</Properties>
</file>